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3C907" w14:textId="77777777" w:rsidR="000D1881" w:rsidRPr="00485485" w:rsidRDefault="000D1881" w:rsidP="000D1881">
      <w:pPr>
        <w:pStyle w:val="Nadpis4"/>
        <w:jc w:val="center"/>
        <w:rPr>
          <w:rFonts w:ascii="Arial" w:hAnsi="Arial" w:cs="Arial"/>
          <w:b w:val="0"/>
          <w:sz w:val="28"/>
        </w:rPr>
      </w:pPr>
      <w:r w:rsidRPr="00485485">
        <w:rPr>
          <w:rFonts w:ascii="Arial" w:hAnsi="Arial" w:cs="Arial"/>
          <w:sz w:val="28"/>
        </w:rPr>
        <w:t>S M L O U V A  O  D Í L O</w:t>
      </w:r>
      <w:r w:rsidR="003119A1" w:rsidRPr="00485485">
        <w:rPr>
          <w:rFonts w:ascii="Arial" w:hAnsi="Arial" w:cs="Arial"/>
          <w:sz w:val="28"/>
        </w:rPr>
        <w:t xml:space="preserve"> </w:t>
      </w:r>
    </w:p>
    <w:p w14:paraId="4C13D128" w14:textId="77777777" w:rsidR="000D1881" w:rsidRPr="00485485" w:rsidRDefault="000D1881" w:rsidP="00ED2CC0">
      <w:pPr>
        <w:spacing w:before="60" w:after="120"/>
        <w:jc w:val="center"/>
        <w:rPr>
          <w:rFonts w:ascii="Arial" w:hAnsi="Arial" w:cs="Arial"/>
        </w:rPr>
      </w:pPr>
      <w:r w:rsidRPr="00485485">
        <w:rPr>
          <w:rFonts w:ascii="Arial" w:hAnsi="Arial" w:cs="Arial"/>
        </w:rPr>
        <w:t xml:space="preserve">uzavřená dle § </w:t>
      </w:r>
      <w:r w:rsidR="005C2B68" w:rsidRPr="00485485">
        <w:rPr>
          <w:rFonts w:ascii="Arial" w:hAnsi="Arial" w:cs="Arial"/>
        </w:rPr>
        <w:t xml:space="preserve">2586 </w:t>
      </w:r>
      <w:r w:rsidRPr="00485485">
        <w:rPr>
          <w:rFonts w:ascii="Arial" w:hAnsi="Arial" w:cs="Arial"/>
        </w:rPr>
        <w:t>a následující</w:t>
      </w:r>
      <w:r w:rsidR="00B91E92" w:rsidRPr="00485485">
        <w:rPr>
          <w:rFonts w:ascii="Arial" w:hAnsi="Arial" w:cs="Arial"/>
        </w:rPr>
        <w:t>ch zákona č. 89/2012 Sb.</w:t>
      </w:r>
      <w:r w:rsidR="00C9631D" w:rsidRPr="00485485">
        <w:rPr>
          <w:rFonts w:ascii="Arial" w:hAnsi="Arial" w:cs="Arial"/>
        </w:rPr>
        <w:t>,</w:t>
      </w:r>
      <w:r w:rsidR="00FD5ED0" w:rsidRPr="00485485">
        <w:rPr>
          <w:rFonts w:ascii="Arial" w:hAnsi="Arial" w:cs="Arial"/>
        </w:rPr>
        <w:t xml:space="preserve"> </w:t>
      </w:r>
      <w:r w:rsidR="00613DFB" w:rsidRPr="00485485">
        <w:rPr>
          <w:rFonts w:ascii="Arial" w:hAnsi="Arial" w:cs="Arial"/>
        </w:rPr>
        <w:t>o</w:t>
      </w:r>
      <w:r w:rsidR="00B91E92" w:rsidRPr="00485485">
        <w:rPr>
          <w:rFonts w:ascii="Arial" w:hAnsi="Arial" w:cs="Arial"/>
        </w:rPr>
        <w:t xml:space="preserve">bčanského zákoníku, </w:t>
      </w:r>
      <w:r w:rsidRPr="00485485">
        <w:rPr>
          <w:rFonts w:ascii="Arial" w:hAnsi="Arial" w:cs="Arial"/>
        </w:rPr>
        <w:t>v platném znění</w:t>
      </w:r>
    </w:p>
    <w:p w14:paraId="2F4BCD8B" w14:textId="77777777" w:rsidR="003A4E00" w:rsidRPr="00485485" w:rsidRDefault="003A4E00" w:rsidP="00ED2CC0">
      <w:pPr>
        <w:spacing w:before="60" w:after="120"/>
        <w:jc w:val="center"/>
        <w:rPr>
          <w:rFonts w:ascii="Arial" w:hAnsi="Arial" w:cs="Arial"/>
          <w:sz w:val="22"/>
        </w:rPr>
      </w:pPr>
    </w:p>
    <w:p w14:paraId="0A190818" w14:textId="28BEB7BF" w:rsidR="000D1881" w:rsidRPr="00485485" w:rsidRDefault="0068378D" w:rsidP="00F94BB9">
      <w:pPr>
        <w:pStyle w:val="Textvbloku"/>
        <w:spacing w:after="120"/>
        <w:ind w:right="-91"/>
        <w:rPr>
          <w:rFonts w:ascii="Arial" w:hAnsi="Arial" w:cs="Arial"/>
          <w:bCs/>
          <w:sz w:val="22"/>
          <w:szCs w:val="22"/>
        </w:rPr>
      </w:pPr>
      <w:r w:rsidRPr="00F94BB9">
        <w:rPr>
          <w:rFonts w:ascii="Arial" w:hAnsi="Arial" w:cs="Arial"/>
          <w:bCs/>
          <w:sz w:val="22"/>
        </w:rPr>
        <w:t>číslo smlouvy objednatele</w:t>
      </w:r>
      <w:r w:rsidR="00C74F13" w:rsidRPr="00F94BB9">
        <w:rPr>
          <w:rFonts w:ascii="Arial" w:hAnsi="Arial" w:cs="Arial"/>
          <w:bCs/>
          <w:sz w:val="22"/>
        </w:rPr>
        <w:t>:</w:t>
      </w:r>
      <w:r w:rsidRPr="00F94BB9">
        <w:rPr>
          <w:rFonts w:ascii="Arial" w:hAnsi="Arial" w:cs="Arial"/>
          <w:bCs/>
          <w:sz w:val="22"/>
        </w:rPr>
        <w:t xml:space="preserve"> </w:t>
      </w:r>
      <w:r w:rsidR="00F94BB9" w:rsidRPr="00F94BB9">
        <w:rPr>
          <w:rFonts w:ascii="Arial" w:hAnsi="Arial" w:cs="Arial"/>
          <w:bCs/>
          <w:sz w:val="22"/>
          <w:szCs w:val="22"/>
        </w:rPr>
        <w:fldChar w:fldCharType="begin">
          <w:ffData>
            <w:name w:val=""/>
            <w:enabled/>
            <w:calcOnExit w:val="0"/>
            <w:textInput>
              <w:default w:val="2/0222/23"/>
            </w:textInput>
          </w:ffData>
        </w:fldChar>
      </w:r>
      <w:r w:rsidR="00F94BB9" w:rsidRPr="00F94BB9">
        <w:rPr>
          <w:rFonts w:ascii="Arial" w:hAnsi="Arial" w:cs="Arial"/>
          <w:bCs/>
          <w:sz w:val="22"/>
          <w:szCs w:val="22"/>
        </w:rPr>
        <w:instrText xml:space="preserve"> FORMTEXT </w:instrText>
      </w:r>
      <w:r w:rsidR="00F94BB9" w:rsidRPr="00F94BB9">
        <w:rPr>
          <w:rFonts w:ascii="Arial" w:hAnsi="Arial" w:cs="Arial"/>
          <w:bCs/>
          <w:sz w:val="22"/>
          <w:szCs w:val="22"/>
        </w:rPr>
      </w:r>
      <w:r w:rsidR="00F94BB9" w:rsidRPr="00F94BB9">
        <w:rPr>
          <w:rFonts w:ascii="Arial" w:hAnsi="Arial" w:cs="Arial"/>
          <w:bCs/>
          <w:sz w:val="22"/>
          <w:szCs w:val="22"/>
        </w:rPr>
        <w:fldChar w:fldCharType="separate"/>
      </w:r>
      <w:r w:rsidR="00F94BB9" w:rsidRPr="00F94BB9">
        <w:rPr>
          <w:rFonts w:ascii="Arial" w:hAnsi="Arial" w:cs="Arial"/>
          <w:bCs/>
          <w:noProof/>
          <w:sz w:val="22"/>
          <w:szCs w:val="22"/>
        </w:rPr>
        <w:t>2/0222/23</w:t>
      </w:r>
      <w:r w:rsidR="00F94BB9" w:rsidRPr="00F94BB9">
        <w:rPr>
          <w:rFonts w:ascii="Arial" w:hAnsi="Arial" w:cs="Arial"/>
          <w:bCs/>
          <w:sz w:val="22"/>
          <w:szCs w:val="22"/>
        </w:rPr>
        <w:fldChar w:fldCharType="end"/>
      </w:r>
    </w:p>
    <w:p w14:paraId="7D5835D7" w14:textId="77777777" w:rsidR="000D1881" w:rsidRPr="00485485" w:rsidRDefault="0068378D" w:rsidP="00F94BB9">
      <w:pPr>
        <w:pStyle w:val="Textvbloku"/>
        <w:spacing w:after="480"/>
        <w:ind w:right="-91"/>
        <w:rPr>
          <w:rFonts w:ascii="Arial" w:hAnsi="Arial" w:cs="Arial"/>
          <w:bCs/>
          <w:sz w:val="22"/>
          <w:szCs w:val="22"/>
        </w:rPr>
      </w:pPr>
      <w:r w:rsidRPr="00485485">
        <w:rPr>
          <w:rFonts w:ascii="Arial" w:hAnsi="Arial" w:cs="Arial"/>
          <w:bCs/>
          <w:sz w:val="22"/>
          <w:szCs w:val="22"/>
        </w:rPr>
        <w:t>číslo smlouvy zhotovitele</w:t>
      </w:r>
      <w:r w:rsidR="00C74F13" w:rsidRPr="00485485">
        <w:rPr>
          <w:rFonts w:ascii="Arial" w:hAnsi="Arial" w:cs="Arial"/>
          <w:bCs/>
          <w:sz w:val="22"/>
          <w:szCs w:val="22"/>
        </w:rPr>
        <w:t>:</w:t>
      </w:r>
      <w:r w:rsidRPr="00485485">
        <w:rPr>
          <w:rFonts w:ascii="Arial" w:hAnsi="Arial" w:cs="Arial"/>
          <w:bCs/>
          <w:sz w:val="22"/>
          <w:szCs w:val="22"/>
        </w:rPr>
        <w:t xml:space="preserve"> </w:t>
      </w:r>
    </w:p>
    <w:p w14:paraId="3C1670FE" w14:textId="77777777" w:rsidR="000D1881" w:rsidRPr="00485485" w:rsidRDefault="00651AD5" w:rsidP="00637809">
      <w:pPr>
        <w:pStyle w:val="Textvbloku"/>
        <w:jc w:val="left"/>
        <w:rPr>
          <w:rFonts w:ascii="Arial" w:hAnsi="Arial" w:cs="Arial"/>
          <w:b/>
          <w:sz w:val="22"/>
          <w:u w:val="single"/>
        </w:rPr>
      </w:pPr>
      <w:r w:rsidRPr="00485485">
        <w:rPr>
          <w:rFonts w:ascii="Arial" w:hAnsi="Arial" w:cs="Arial"/>
          <w:b/>
          <w:sz w:val="22"/>
          <w:u w:val="single"/>
        </w:rPr>
        <w:t>I. SMLUVNÍ</w:t>
      </w:r>
      <w:r w:rsidR="000D1881" w:rsidRPr="00485485">
        <w:rPr>
          <w:rFonts w:ascii="Arial" w:hAnsi="Arial" w:cs="Arial"/>
          <w:b/>
          <w:sz w:val="22"/>
          <w:u w:val="single"/>
        </w:rPr>
        <w:t xml:space="preserve"> STRANY A </w:t>
      </w:r>
      <w:r w:rsidR="000D1881" w:rsidRPr="00485485">
        <w:rPr>
          <w:rFonts w:ascii="Arial" w:hAnsi="Arial" w:cs="Arial"/>
          <w:b/>
          <w:caps/>
          <w:sz w:val="22"/>
          <w:u w:val="single"/>
        </w:rPr>
        <w:t>Identifikační údaje</w:t>
      </w:r>
    </w:p>
    <w:p w14:paraId="43F98BBA" w14:textId="77777777" w:rsidR="0068378D" w:rsidRPr="00485485" w:rsidRDefault="0068378D" w:rsidP="00015F8D">
      <w:pPr>
        <w:pStyle w:val="Textvbloku"/>
        <w:tabs>
          <w:tab w:val="num" w:pos="0"/>
        </w:tabs>
        <w:rPr>
          <w:rFonts w:ascii="Arial" w:hAnsi="Arial" w:cs="Arial"/>
          <w:sz w:val="22"/>
        </w:rPr>
      </w:pPr>
    </w:p>
    <w:p w14:paraId="57723509"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Objednatel:</w:t>
      </w:r>
    </w:p>
    <w:p w14:paraId="53698BA3" w14:textId="77777777" w:rsidR="009E4BB4" w:rsidRPr="00485485" w:rsidRDefault="009E4BB4" w:rsidP="009E4BB4">
      <w:pPr>
        <w:pStyle w:val="Textvbloku"/>
        <w:tabs>
          <w:tab w:val="num" w:pos="0"/>
        </w:tabs>
        <w:rPr>
          <w:rFonts w:ascii="Arial" w:hAnsi="Arial" w:cs="Arial"/>
          <w:sz w:val="22"/>
        </w:rPr>
      </w:pPr>
    </w:p>
    <w:p w14:paraId="131EBF3D"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TSUB, příspěvková organizace</w:t>
      </w:r>
    </w:p>
    <w:p w14:paraId="1D9B4487"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Větrná 2037</w:t>
      </w:r>
    </w:p>
    <w:p w14:paraId="68A0BFD0"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688 01 Uherský Brod</w:t>
      </w:r>
    </w:p>
    <w:p w14:paraId="79EB876B"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IČ: 05583926</w:t>
      </w:r>
    </w:p>
    <w:p w14:paraId="5BB7138C" w14:textId="77777777" w:rsidR="00D07E84" w:rsidRPr="00485485" w:rsidRDefault="00D07E84" w:rsidP="009E4BB4">
      <w:pPr>
        <w:pStyle w:val="Textvbloku"/>
        <w:tabs>
          <w:tab w:val="num" w:pos="0"/>
        </w:tabs>
        <w:rPr>
          <w:rFonts w:ascii="Arial" w:hAnsi="Arial" w:cs="Arial"/>
          <w:sz w:val="22"/>
        </w:rPr>
      </w:pPr>
      <w:r w:rsidRPr="00485485">
        <w:rPr>
          <w:rFonts w:ascii="Arial" w:hAnsi="Arial" w:cs="Arial"/>
          <w:sz w:val="22"/>
        </w:rPr>
        <w:t>Zapsáno v obchodním rejstříku vedeném u Krajského soudu v Brně v oddílu Pr, vložce číslo 2003</w:t>
      </w:r>
    </w:p>
    <w:p w14:paraId="1975CF7B" w14:textId="44F4E4A8" w:rsidR="005A6D01" w:rsidRDefault="009E4BB4" w:rsidP="009E4BB4">
      <w:pPr>
        <w:pStyle w:val="Textvbloku"/>
        <w:tabs>
          <w:tab w:val="num" w:pos="0"/>
        </w:tabs>
        <w:rPr>
          <w:rFonts w:ascii="Arial" w:hAnsi="Arial" w:cs="Arial"/>
          <w:sz w:val="22"/>
        </w:rPr>
      </w:pPr>
      <w:r w:rsidRPr="00485485">
        <w:rPr>
          <w:rFonts w:ascii="Arial" w:hAnsi="Arial" w:cs="Arial"/>
          <w:sz w:val="22"/>
        </w:rPr>
        <w:t xml:space="preserve">navenek zastoupeno: </w:t>
      </w:r>
      <w:r w:rsidR="00D329BA">
        <w:rPr>
          <w:rFonts w:ascii="Arial" w:hAnsi="Arial" w:cs="Arial"/>
          <w:sz w:val="22"/>
        </w:rPr>
        <w:t>Bc. Petr Podolan, zástupce ředitele</w:t>
      </w:r>
    </w:p>
    <w:p w14:paraId="57A5718E"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bankovní spojení:  Komerční banka, a.s.</w:t>
      </w:r>
    </w:p>
    <w:p w14:paraId="0102468E"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číslo účtu: 115-3791160257/0100</w:t>
      </w:r>
    </w:p>
    <w:p w14:paraId="1551387D"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Adresa pro doručování korespondence: Nerudova 193, 688 01 Uherský Brod</w:t>
      </w:r>
    </w:p>
    <w:p w14:paraId="67F0C1B7"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(dále jen jako „objednatel“)</w:t>
      </w:r>
    </w:p>
    <w:p w14:paraId="1A446D10" w14:textId="77777777" w:rsidR="009E4BB4" w:rsidRPr="00485485" w:rsidRDefault="009E4BB4" w:rsidP="009E4BB4">
      <w:pPr>
        <w:pStyle w:val="Textvbloku"/>
        <w:tabs>
          <w:tab w:val="num" w:pos="0"/>
        </w:tabs>
        <w:rPr>
          <w:rFonts w:ascii="Arial" w:hAnsi="Arial" w:cs="Arial"/>
          <w:sz w:val="22"/>
        </w:rPr>
      </w:pPr>
    </w:p>
    <w:p w14:paraId="4E18C1A6"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Zhotovitel:</w:t>
      </w:r>
    </w:p>
    <w:p w14:paraId="26C9D80B" w14:textId="77777777" w:rsidR="009E4BB4" w:rsidRPr="00485485" w:rsidRDefault="009E4BB4" w:rsidP="009E4BB4">
      <w:pPr>
        <w:pStyle w:val="Textvbloku"/>
        <w:tabs>
          <w:tab w:val="num" w:pos="0"/>
        </w:tabs>
        <w:rPr>
          <w:rFonts w:ascii="Arial" w:hAnsi="Arial" w:cs="Arial"/>
          <w:sz w:val="22"/>
        </w:rPr>
      </w:pPr>
    </w:p>
    <w:p w14:paraId="2871F690"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Název společnosti: </w:t>
      </w:r>
      <w:r w:rsidR="00907A53" w:rsidRPr="00485485">
        <w:rPr>
          <w:rFonts w:ascii="Arial" w:hAnsi="Arial" w:cs="Arial"/>
          <w:sz w:val="22"/>
          <w:highlight w:val="yellow"/>
        </w:rPr>
        <w:t>doplnit</w:t>
      </w:r>
    </w:p>
    <w:p w14:paraId="370CC09D"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Sídlo: </w:t>
      </w:r>
      <w:r w:rsidR="00907A53" w:rsidRPr="00485485">
        <w:rPr>
          <w:rFonts w:ascii="Arial" w:hAnsi="Arial" w:cs="Arial"/>
          <w:sz w:val="22"/>
          <w:highlight w:val="yellow"/>
        </w:rPr>
        <w:t>doplnit</w:t>
      </w:r>
    </w:p>
    <w:p w14:paraId="7F4619C1"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datová schránka:  </w:t>
      </w:r>
      <w:r w:rsidR="00907A53" w:rsidRPr="00485485">
        <w:rPr>
          <w:rFonts w:ascii="Arial" w:hAnsi="Arial" w:cs="Arial"/>
          <w:sz w:val="22"/>
          <w:highlight w:val="yellow"/>
        </w:rPr>
        <w:t>doplnit</w:t>
      </w:r>
    </w:p>
    <w:p w14:paraId="3F56EF55"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Jednající: </w:t>
      </w:r>
      <w:r w:rsidR="00907A53" w:rsidRPr="00485485">
        <w:rPr>
          <w:rFonts w:ascii="Arial" w:hAnsi="Arial" w:cs="Arial"/>
          <w:sz w:val="22"/>
          <w:highlight w:val="yellow"/>
        </w:rPr>
        <w:t>doplnit</w:t>
      </w:r>
    </w:p>
    <w:p w14:paraId="05287137"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IČ: </w:t>
      </w:r>
      <w:r w:rsidR="00907A53" w:rsidRPr="00485485">
        <w:rPr>
          <w:rFonts w:ascii="Arial" w:hAnsi="Arial" w:cs="Arial"/>
          <w:sz w:val="22"/>
          <w:highlight w:val="yellow"/>
        </w:rPr>
        <w:t>doplnit</w:t>
      </w:r>
    </w:p>
    <w:p w14:paraId="7B8BFC94"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DIČ: </w:t>
      </w:r>
      <w:r w:rsidR="00907A53" w:rsidRPr="00485485">
        <w:rPr>
          <w:rFonts w:ascii="Arial" w:hAnsi="Arial" w:cs="Arial"/>
          <w:sz w:val="22"/>
          <w:highlight w:val="yellow"/>
        </w:rPr>
        <w:t>doplnit</w:t>
      </w:r>
    </w:p>
    <w:p w14:paraId="4465C369"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Údaj o zápisu do OR, jiného veřejného rejstříku nebo jiné evidence: </w:t>
      </w:r>
      <w:r w:rsidR="00907A53" w:rsidRPr="00485485">
        <w:rPr>
          <w:rFonts w:ascii="Arial" w:hAnsi="Arial" w:cs="Arial"/>
          <w:sz w:val="22"/>
          <w:highlight w:val="yellow"/>
        </w:rPr>
        <w:t>doplnit</w:t>
      </w:r>
    </w:p>
    <w:p w14:paraId="0F06608C"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Bankovní spojení: </w:t>
      </w:r>
      <w:r w:rsidR="00907A53" w:rsidRPr="00485485">
        <w:rPr>
          <w:rFonts w:ascii="Arial" w:hAnsi="Arial" w:cs="Arial"/>
          <w:sz w:val="22"/>
          <w:highlight w:val="yellow"/>
        </w:rPr>
        <w:t>doplnit</w:t>
      </w:r>
    </w:p>
    <w:p w14:paraId="02B2A6B1"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Číslo účtu: </w:t>
      </w:r>
      <w:r w:rsidR="00907A53" w:rsidRPr="00485485">
        <w:rPr>
          <w:rFonts w:ascii="Arial" w:hAnsi="Arial" w:cs="Arial"/>
          <w:sz w:val="22"/>
          <w:highlight w:val="yellow"/>
        </w:rPr>
        <w:t>doplnit</w:t>
      </w:r>
    </w:p>
    <w:p w14:paraId="1AB180E3"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Kontaktní osoba:  </w:t>
      </w:r>
      <w:r w:rsidR="00907A53" w:rsidRPr="00485485">
        <w:rPr>
          <w:rFonts w:ascii="Arial" w:hAnsi="Arial" w:cs="Arial"/>
          <w:sz w:val="22"/>
          <w:highlight w:val="yellow"/>
        </w:rPr>
        <w:t>doplnit</w:t>
      </w:r>
    </w:p>
    <w:p w14:paraId="26AA3ADE"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Adresa pro doručování </w:t>
      </w:r>
      <w:r w:rsidR="00907A53" w:rsidRPr="00485485">
        <w:rPr>
          <w:rFonts w:ascii="Arial" w:hAnsi="Arial" w:cs="Arial"/>
          <w:sz w:val="22"/>
          <w:highlight w:val="yellow"/>
        </w:rPr>
        <w:t>doplnit</w:t>
      </w:r>
    </w:p>
    <w:p w14:paraId="6BA11C2E"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Adresa pro elektronickou poštu: </w:t>
      </w:r>
      <w:r w:rsidR="00907A53" w:rsidRPr="00485485">
        <w:rPr>
          <w:rFonts w:ascii="Arial" w:hAnsi="Arial" w:cs="Arial"/>
          <w:sz w:val="22"/>
          <w:highlight w:val="yellow"/>
        </w:rPr>
        <w:t>doplnit</w:t>
      </w:r>
    </w:p>
    <w:p w14:paraId="1EC30022" w14:textId="77777777" w:rsidR="009E4BB4" w:rsidRPr="00485485" w:rsidRDefault="009E4BB4" w:rsidP="009E4BB4">
      <w:pPr>
        <w:pStyle w:val="Textvbloku"/>
        <w:tabs>
          <w:tab w:val="num" w:pos="0"/>
        </w:tabs>
        <w:rPr>
          <w:rFonts w:ascii="Arial" w:hAnsi="Arial" w:cs="Arial"/>
          <w:sz w:val="22"/>
        </w:rPr>
      </w:pPr>
    </w:p>
    <w:p w14:paraId="39E8CFB9" w14:textId="77777777"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 (dále jen jako „zhotovitel“)</w:t>
      </w:r>
    </w:p>
    <w:p w14:paraId="3375CEF7" w14:textId="77777777" w:rsidR="009E4BB4" w:rsidRPr="00485485" w:rsidRDefault="009E4BB4" w:rsidP="00015F8D">
      <w:pPr>
        <w:pStyle w:val="Textvbloku"/>
        <w:tabs>
          <w:tab w:val="num" w:pos="0"/>
        </w:tabs>
        <w:rPr>
          <w:rFonts w:ascii="Arial" w:hAnsi="Arial" w:cs="Arial"/>
          <w:sz w:val="22"/>
        </w:rPr>
      </w:pPr>
    </w:p>
    <w:p w14:paraId="49919CA4" w14:textId="77777777" w:rsidR="009E4BB4" w:rsidRPr="00485485" w:rsidRDefault="009E4BB4" w:rsidP="00015F8D">
      <w:pPr>
        <w:pStyle w:val="Textvbloku"/>
        <w:tabs>
          <w:tab w:val="num" w:pos="0"/>
        </w:tabs>
        <w:rPr>
          <w:rFonts w:ascii="Arial" w:hAnsi="Arial" w:cs="Arial"/>
          <w:sz w:val="22"/>
        </w:rPr>
      </w:pPr>
    </w:p>
    <w:p w14:paraId="72332148" w14:textId="77777777" w:rsidR="009E4BB4" w:rsidRPr="00485485" w:rsidRDefault="009E4BB4" w:rsidP="00015F8D">
      <w:pPr>
        <w:pStyle w:val="Textvbloku"/>
        <w:tabs>
          <w:tab w:val="num" w:pos="0"/>
        </w:tabs>
        <w:rPr>
          <w:rFonts w:ascii="Arial" w:hAnsi="Arial" w:cs="Arial"/>
          <w:sz w:val="22"/>
        </w:rPr>
      </w:pPr>
    </w:p>
    <w:p w14:paraId="2E90C1F7" w14:textId="1A4FC0B5" w:rsidR="000D1881" w:rsidRPr="00485485" w:rsidRDefault="000D1881" w:rsidP="00015F8D">
      <w:pPr>
        <w:pStyle w:val="Textvbloku"/>
        <w:tabs>
          <w:tab w:val="num" w:pos="0"/>
        </w:tabs>
        <w:rPr>
          <w:rFonts w:ascii="Arial" w:hAnsi="Arial" w:cs="Arial"/>
          <w:b/>
          <w:sz w:val="22"/>
        </w:rPr>
      </w:pPr>
      <w:r w:rsidRPr="00485485">
        <w:rPr>
          <w:rFonts w:ascii="Arial" w:hAnsi="Arial" w:cs="Arial"/>
          <w:sz w:val="22"/>
        </w:rPr>
        <w:t>Objednatel je právnickou</w:t>
      </w:r>
      <w:r w:rsidR="001660FF" w:rsidRPr="00485485">
        <w:rPr>
          <w:rFonts w:ascii="Arial" w:hAnsi="Arial" w:cs="Arial"/>
          <w:sz w:val="22"/>
        </w:rPr>
        <w:t xml:space="preserve"> </w:t>
      </w:r>
      <w:r w:rsidRPr="00485485">
        <w:rPr>
          <w:rFonts w:ascii="Arial" w:hAnsi="Arial" w:cs="Arial"/>
          <w:sz w:val="22"/>
        </w:rPr>
        <w:t>osobou</w:t>
      </w:r>
      <w:r w:rsidR="00605106">
        <w:rPr>
          <w:rFonts w:ascii="Arial" w:hAnsi="Arial" w:cs="Arial"/>
          <w:sz w:val="22"/>
        </w:rPr>
        <w:t>, příspěvkovou organizací</w:t>
      </w:r>
      <w:r w:rsidRPr="00485485">
        <w:rPr>
          <w:rFonts w:ascii="Arial" w:hAnsi="Arial" w:cs="Arial"/>
          <w:sz w:val="22"/>
        </w:rPr>
        <w:t xml:space="preserve"> a prohlašuje, že má veškerá práva </w:t>
      </w:r>
      <w:r w:rsidR="00605106" w:rsidRPr="00485485">
        <w:rPr>
          <w:rFonts w:ascii="Arial" w:hAnsi="Arial" w:cs="Arial"/>
          <w:sz w:val="22"/>
        </w:rPr>
        <w:t>a</w:t>
      </w:r>
      <w:r w:rsidR="00605106">
        <w:rPr>
          <w:rFonts w:ascii="Arial" w:hAnsi="Arial" w:cs="Arial"/>
          <w:sz w:val="22"/>
        </w:rPr>
        <w:t> </w:t>
      </w:r>
      <w:r w:rsidRPr="00485485">
        <w:rPr>
          <w:rFonts w:ascii="Arial" w:hAnsi="Arial" w:cs="Arial"/>
          <w:sz w:val="22"/>
        </w:rPr>
        <w:t xml:space="preserve">způsobilost k tomu, aby plnil závazky vyplývající z uzavřené smlouvy a že neexistují žádné právní překážky, které by bránily či omezovaly plnění jeho závazků. </w:t>
      </w:r>
    </w:p>
    <w:p w14:paraId="026DEF7C" w14:textId="77777777" w:rsidR="000D1881" w:rsidRPr="00485485" w:rsidRDefault="000D1881" w:rsidP="00015F8D">
      <w:pPr>
        <w:pStyle w:val="Textvbloku"/>
        <w:rPr>
          <w:rFonts w:ascii="Arial" w:hAnsi="Arial" w:cs="Arial"/>
          <w:sz w:val="22"/>
        </w:rPr>
      </w:pPr>
    </w:p>
    <w:p w14:paraId="7C64DBB0" w14:textId="7D4E4D1A" w:rsidR="000D1881" w:rsidRPr="00485485" w:rsidRDefault="000D1881" w:rsidP="00E21329">
      <w:pPr>
        <w:pStyle w:val="Zkladntextodsazen"/>
      </w:pPr>
      <w:r w:rsidRPr="00485485">
        <w:rPr>
          <w:rFonts w:ascii="Arial" w:hAnsi="Arial" w:cs="Arial"/>
          <w:i w:val="0"/>
        </w:rPr>
        <w:t>Zhotovitel tímto prohlašuje, že má veškerá práva a způsobilost k tomu, aby plnil závazky vyplývající z uzavřené smlouvy a že neexistují žádné právní překážky, které by bránily, či omezovaly plnění jeho závazků</w:t>
      </w:r>
      <w:r w:rsidR="004D2BED">
        <w:rPr>
          <w:rFonts w:ascii="Arial" w:hAnsi="Arial" w:cs="Arial"/>
          <w:i w:val="0"/>
        </w:rPr>
        <w:t>,</w:t>
      </w:r>
      <w:r w:rsidRPr="00485485">
        <w:rPr>
          <w:rFonts w:ascii="Arial" w:hAnsi="Arial" w:cs="Arial"/>
          <w:i w:val="0"/>
        </w:rPr>
        <w:t xml:space="preserve"> a že uzavřením smlouvy nedojde k porušení žádného obecně závazného předpisu. Zhotovitel současně prohlašuje, že se dostatečným způsobem seznámil se </w:t>
      </w:r>
      <w:r w:rsidRPr="00485485">
        <w:rPr>
          <w:rFonts w:ascii="Arial" w:hAnsi="Arial" w:cs="Arial"/>
          <w:i w:val="0"/>
        </w:rPr>
        <w:lastRenderedPageBreak/>
        <w:t>záměry objednatele ohledně přípravy a realizace akce specifikované v následujících ustanoveních této smlouvy a</w:t>
      </w:r>
      <w:r w:rsidR="00361393" w:rsidRPr="00485485">
        <w:rPr>
          <w:rFonts w:ascii="Arial" w:hAnsi="Arial" w:cs="Arial"/>
          <w:i w:val="0"/>
        </w:rPr>
        <w:t> </w:t>
      </w:r>
      <w:r w:rsidRPr="00485485">
        <w:rPr>
          <w:rFonts w:ascii="Arial" w:hAnsi="Arial" w:cs="Arial"/>
          <w:i w:val="0"/>
        </w:rPr>
        <w:t>že na základě tohoto zjištění přistupuje k uzavření předmětné smlouvy.</w:t>
      </w:r>
    </w:p>
    <w:p w14:paraId="444CE972" w14:textId="77777777" w:rsidR="002A2CB6" w:rsidRPr="00485485" w:rsidRDefault="004F1688" w:rsidP="00637809">
      <w:pPr>
        <w:pStyle w:val="Zkladntext2"/>
        <w:spacing w:after="120"/>
        <w:ind w:left="3260" w:hanging="3317"/>
        <w:jc w:val="left"/>
        <w:rPr>
          <w:rFonts w:ascii="Arial" w:hAnsi="Arial" w:cs="Arial"/>
          <w:sz w:val="22"/>
        </w:rPr>
      </w:pPr>
      <w:r w:rsidRPr="00485485">
        <w:rPr>
          <w:rFonts w:ascii="Arial" w:hAnsi="Arial" w:cs="Arial"/>
          <w:sz w:val="22"/>
          <w:szCs w:val="22"/>
        </w:rPr>
        <w:t xml:space="preserve"> </w:t>
      </w:r>
      <w:r w:rsidR="000D1881" w:rsidRPr="00485485">
        <w:rPr>
          <w:rFonts w:ascii="Arial" w:hAnsi="Arial" w:cs="Arial"/>
          <w:sz w:val="22"/>
        </w:rPr>
        <w:tab/>
      </w:r>
      <w:r w:rsidR="000D1881" w:rsidRPr="00485485">
        <w:rPr>
          <w:rFonts w:ascii="Arial" w:hAnsi="Arial" w:cs="Arial"/>
          <w:sz w:val="22"/>
        </w:rPr>
        <w:tab/>
      </w:r>
      <w:r w:rsidR="000D1881" w:rsidRPr="00485485">
        <w:rPr>
          <w:rFonts w:ascii="Arial" w:hAnsi="Arial" w:cs="Arial"/>
          <w:sz w:val="22"/>
        </w:rPr>
        <w:tab/>
      </w:r>
    </w:p>
    <w:p w14:paraId="55A493A7" w14:textId="77777777" w:rsidR="000D1881" w:rsidRPr="00485485" w:rsidRDefault="000D1881" w:rsidP="00637809">
      <w:pPr>
        <w:pStyle w:val="Textvbloku"/>
        <w:jc w:val="left"/>
        <w:rPr>
          <w:rFonts w:ascii="Arial" w:hAnsi="Arial" w:cs="Arial"/>
          <w:b/>
          <w:sz w:val="22"/>
          <w:u w:val="single"/>
        </w:rPr>
      </w:pPr>
      <w:r w:rsidRPr="00485485">
        <w:rPr>
          <w:rFonts w:ascii="Arial" w:hAnsi="Arial" w:cs="Arial"/>
          <w:b/>
          <w:sz w:val="22"/>
          <w:u w:val="single"/>
        </w:rPr>
        <w:t xml:space="preserve">II. PŘEDMĚT </w:t>
      </w:r>
      <w:r w:rsidR="00637809" w:rsidRPr="00485485">
        <w:rPr>
          <w:rFonts w:ascii="Arial" w:hAnsi="Arial" w:cs="Arial"/>
          <w:b/>
          <w:sz w:val="22"/>
          <w:u w:val="single"/>
        </w:rPr>
        <w:t>SMLOUVY, ROZSAH DÍLA</w:t>
      </w:r>
    </w:p>
    <w:p w14:paraId="25C15452" w14:textId="77777777" w:rsidR="000D1881" w:rsidRPr="00485485" w:rsidRDefault="000D1881" w:rsidP="00015F8D">
      <w:pPr>
        <w:pStyle w:val="Textvbloku"/>
        <w:rPr>
          <w:rFonts w:ascii="Arial" w:hAnsi="Arial" w:cs="Arial"/>
          <w:sz w:val="22"/>
        </w:rPr>
      </w:pPr>
    </w:p>
    <w:p w14:paraId="04CCA1CA" w14:textId="77777777" w:rsidR="000D1881" w:rsidRPr="00485485" w:rsidRDefault="000D1881" w:rsidP="00D812F5">
      <w:pPr>
        <w:pStyle w:val="Textvbloku"/>
        <w:spacing w:after="240"/>
        <w:ind w:right="-91"/>
        <w:rPr>
          <w:rFonts w:ascii="Arial" w:hAnsi="Arial" w:cs="Arial"/>
          <w:sz w:val="22"/>
        </w:rPr>
      </w:pPr>
      <w:r w:rsidRPr="00485485">
        <w:rPr>
          <w:rFonts w:ascii="Arial" w:hAnsi="Arial" w:cs="Arial"/>
          <w:sz w:val="22"/>
        </w:rPr>
        <w:t xml:space="preserve">Zhotovitel se zavazuje provést </w:t>
      </w:r>
      <w:r w:rsidR="00CF6C79" w:rsidRPr="00485485">
        <w:rPr>
          <w:rFonts w:ascii="Arial" w:hAnsi="Arial" w:cs="Arial"/>
          <w:sz w:val="22"/>
        </w:rPr>
        <w:t xml:space="preserve">na svůj náklad a nebezpečí pro objednatele </w:t>
      </w:r>
      <w:r w:rsidR="00AC1B47" w:rsidRPr="00485485">
        <w:rPr>
          <w:rFonts w:ascii="Arial" w:hAnsi="Arial" w:cs="Arial"/>
          <w:sz w:val="22"/>
        </w:rPr>
        <w:t xml:space="preserve">sjednané </w:t>
      </w:r>
      <w:r w:rsidR="00CF6C79" w:rsidRPr="00485485">
        <w:rPr>
          <w:rFonts w:ascii="Arial" w:hAnsi="Arial" w:cs="Arial"/>
          <w:sz w:val="22"/>
        </w:rPr>
        <w:t xml:space="preserve">dílo </w:t>
      </w:r>
      <w:r w:rsidR="00CE2FFE" w:rsidRPr="00485485">
        <w:rPr>
          <w:rFonts w:ascii="Arial" w:hAnsi="Arial" w:cs="Arial"/>
          <w:sz w:val="22"/>
        </w:rPr>
        <w:br/>
      </w:r>
      <w:r w:rsidR="00CF6C79" w:rsidRPr="00485485">
        <w:rPr>
          <w:rFonts w:ascii="Arial" w:hAnsi="Arial" w:cs="Arial"/>
          <w:sz w:val="22"/>
        </w:rPr>
        <w:t xml:space="preserve">a </w:t>
      </w:r>
      <w:r w:rsidRPr="00485485">
        <w:rPr>
          <w:rFonts w:ascii="Arial" w:hAnsi="Arial" w:cs="Arial"/>
          <w:sz w:val="22"/>
        </w:rPr>
        <w:t>objednatel</w:t>
      </w:r>
      <w:r w:rsidR="00D812F5" w:rsidRPr="00485485">
        <w:rPr>
          <w:rFonts w:ascii="Arial" w:hAnsi="Arial" w:cs="Arial"/>
          <w:sz w:val="22"/>
        </w:rPr>
        <w:t xml:space="preserve"> se </w:t>
      </w:r>
      <w:r w:rsidR="00CF6C79" w:rsidRPr="00485485">
        <w:rPr>
          <w:rFonts w:ascii="Arial" w:hAnsi="Arial" w:cs="Arial"/>
          <w:sz w:val="22"/>
        </w:rPr>
        <w:t xml:space="preserve">zavazuje dílo převzít a zaplatit </w:t>
      </w:r>
      <w:r w:rsidR="0074708B" w:rsidRPr="00485485">
        <w:rPr>
          <w:rFonts w:ascii="Arial" w:hAnsi="Arial" w:cs="Arial"/>
          <w:sz w:val="22"/>
        </w:rPr>
        <w:t xml:space="preserve">za provedené práce sjednanou </w:t>
      </w:r>
      <w:r w:rsidR="00CF6C79" w:rsidRPr="00485485">
        <w:rPr>
          <w:rFonts w:ascii="Arial" w:hAnsi="Arial" w:cs="Arial"/>
          <w:sz w:val="22"/>
        </w:rPr>
        <w:t xml:space="preserve">cenu </w:t>
      </w:r>
      <w:r w:rsidRPr="00485485">
        <w:rPr>
          <w:rFonts w:ascii="Arial" w:hAnsi="Arial" w:cs="Arial"/>
          <w:sz w:val="22"/>
        </w:rPr>
        <w:t>(dále jen „dílo“)</w:t>
      </w:r>
      <w:r w:rsidR="0074708B" w:rsidRPr="00485485">
        <w:rPr>
          <w:rFonts w:ascii="Arial" w:hAnsi="Arial" w:cs="Arial"/>
          <w:sz w:val="22"/>
        </w:rPr>
        <w:t>.</w:t>
      </w:r>
      <w:r w:rsidRPr="00485485">
        <w:rPr>
          <w:rFonts w:ascii="Arial" w:hAnsi="Arial" w:cs="Arial"/>
          <w:sz w:val="22"/>
        </w:rPr>
        <w:t xml:space="preserve"> </w:t>
      </w:r>
    </w:p>
    <w:p w14:paraId="39676740" w14:textId="63A8F8C7" w:rsidR="00CF6C79" w:rsidRPr="00485485" w:rsidRDefault="00637809" w:rsidP="00F5779A">
      <w:pPr>
        <w:pStyle w:val="Textvbloku"/>
        <w:ind w:hanging="426"/>
        <w:rPr>
          <w:rFonts w:ascii="Arial" w:hAnsi="Arial" w:cs="Arial"/>
          <w:sz w:val="22"/>
          <w:szCs w:val="22"/>
        </w:rPr>
      </w:pPr>
      <w:r w:rsidRPr="00485485">
        <w:rPr>
          <w:rFonts w:ascii="Arial" w:hAnsi="Arial" w:cs="Arial"/>
          <w:sz w:val="22"/>
        </w:rPr>
        <w:tab/>
      </w:r>
      <w:r w:rsidR="00CF6C79" w:rsidRPr="00485485">
        <w:rPr>
          <w:rFonts w:ascii="Arial" w:hAnsi="Arial" w:cs="Arial"/>
          <w:sz w:val="22"/>
        </w:rPr>
        <w:t xml:space="preserve">Název </w:t>
      </w:r>
      <w:r w:rsidR="00935902" w:rsidRPr="00485485">
        <w:rPr>
          <w:rFonts w:ascii="Arial" w:hAnsi="Arial" w:cs="Arial"/>
          <w:sz w:val="22"/>
        </w:rPr>
        <w:t>díla</w:t>
      </w:r>
      <w:r w:rsidR="00CF6C79" w:rsidRPr="00485485">
        <w:rPr>
          <w:rFonts w:ascii="Arial" w:hAnsi="Arial" w:cs="Arial"/>
          <w:sz w:val="22"/>
        </w:rPr>
        <w:t>:</w:t>
      </w:r>
      <w:r w:rsidR="00F5779A" w:rsidRPr="00485485">
        <w:rPr>
          <w:rFonts w:ascii="Arial" w:hAnsi="Arial" w:cs="Arial"/>
          <w:sz w:val="22"/>
        </w:rPr>
        <w:t xml:space="preserve">  </w:t>
      </w:r>
      <w:r w:rsidR="00935902" w:rsidRPr="00485485">
        <w:rPr>
          <w:rFonts w:ascii="Arial" w:hAnsi="Arial" w:cs="Arial"/>
          <w:sz w:val="22"/>
        </w:rPr>
        <w:tab/>
      </w:r>
      <w:r w:rsidRPr="00485485">
        <w:rPr>
          <w:rFonts w:ascii="Arial" w:hAnsi="Arial" w:cs="Arial"/>
          <w:sz w:val="22"/>
        </w:rPr>
        <w:tab/>
      </w:r>
      <w:r w:rsidR="00F5779A" w:rsidRPr="00485485">
        <w:rPr>
          <w:rFonts w:ascii="Arial" w:hAnsi="Arial" w:cs="Arial"/>
          <w:sz w:val="22"/>
          <w:szCs w:val="22"/>
        </w:rPr>
        <w:t>“</w:t>
      </w:r>
      <w:r w:rsidR="00F5779A" w:rsidRPr="00485485">
        <w:rPr>
          <w:rFonts w:ascii="Arial" w:hAnsi="Arial" w:cs="Arial"/>
          <w:b/>
          <w:sz w:val="22"/>
          <w:szCs w:val="22"/>
        </w:rPr>
        <w:t>Údržba prvků krajinné</w:t>
      </w:r>
      <w:r w:rsidR="00E105BD" w:rsidRPr="00485485">
        <w:rPr>
          <w:rFonts w:ascii="Arial" w:hAnsi="Arial" w:cs="Arial"/>
          <w:b/>
          <w:sz w:val="22"/>
          <w:szCs w:val="22"/>
        </w:rPr>
        <w:t xml:space="preserve"> </w:t>
      </w:r>
      <w:r w:rsidR="00F5779A" w:rsidRPr="00485485">
        <w:rPr>
          <w:rFonts w:ascii="Arial" w:hAnsi="Arial" w:cs="Arial"/>
          <w:b/>
          <w:sz w:val="22"/>
          <w:szCs w:val="22"/>
        </w:rPr>
        <w:t>zeleně</w:t>
      </w:r>
      <w:ins w:id="0" w:author="TSUB - Podolan Petr" w:date="2023-02-20T17:36:00Z">
        <w:r w:rsidR="00FA5C37">
          <w:rPr>
            <w:rFonts w:ascii="Arial" w:hAnsi="Arial" w:cs="Arial"/>
            <w:b/>
            <w:sz w:val="22"/>
            <w:szCs w:val="22"/>
          </w:rPr>
          <w:t xml:space="preserve"> v roce 2023</w:t>
        </w:r>
      </w:ins>
      <w:bookmarkStart w:id="1" w:name="_GoBack"/>
      <w:bookmarkEnd w:id="1"/>
      <w:r w:rsidR="00F5779A" w:rsidRPr="00485485">
        <w:rPr>
          <w:rFonts w:ascii="Arial" w:hAnsi="Arial" w:cs="Arial"/>
          <w:b/>
          <w:sz w:val="22"/>
          <w:szCs w:val="22"/>
        </w:rPr>
        <w:t>“</w:t>
      </w:r>
    </w:p>
    <w:p w14:paraId="4EF0C3D0" w14:textId="58CAF60E" w:rsidR="000D1881" w:rsidRPr="00485485" w:rsidRDefault="00935902" w:rsidP="005C4562">
      <w:pPr>
        <w:spacing w:after="240"/>
        <w:ind w:left="2124" w:hanging="2124"/>
        <w:rPr>
          <w:rFonts w:ascii="Arial" w:hAnsi="Arial" w:cs="Arial"/>
          <w:b/>
          <w:bCs/>
          <w:sz w:val="28"/>
        </w:rPr>
      </w:pPr>
      <w:r w:rsidRPr="00485485">
        <w:rPr>
          <w:rFonts w:ascii="Arial" w:hAnsi="Arial" w:cs="Arial"/>
          <w:sz w:val="22"/>
          <w:szCs w:val="22"/>
        </w:rPr>
        <w:t>Místo realizace:</w:t>
      </w:r>
      <w:r w:rsidRPr="00485485">
        <w:rPr>
          <w:rFonts w:ascii="Arial" w:hAnsi="Arial" w:cs="Arial"/>
          <w:sz w:val="22"/>
          <w:szCs w:val="22"/>
        </w:rPr>
        <w:tab/>
      </w:r>
      <w:r w:rsidRPr="00485485">
        <w:rPr>
          <w:rFonts w:ascii="Arial" w:hAnsi="Arial" w:cs="Arial"/>
          <w:bCs/>
          <w:sz w:val="22"/>
          <w:szCs w:val="22"/>
          <w:lang w:eastAsia="en-US"/>
        </w:rPr>
        <w:t>k.ú. Uherský Brod,</w:t>
      </w:r>
      <w:r w:rsidR="00D07E84" w:rsidRPr="00485485">
        <w:rPr>
          <w:rFonts w:ascii="Arial" w:hAnsi="Arial" w:cs="Arial"/>
        </w:rPr>
        <w:t xml:space="preserve"> </w:t>
      </w:r>
      <w:r w:rsidR="005A6D01">
        <w:rPr>
          <w:rFonts w:ascii="Arial" w:hAnsi="Arial" w:cs="Arial"/>
          <w:bCs/>
          <w:sz w:val="22"/>
          <w:szCs w:val="22"/>
          <w:lang w:eastAsia="en-US"/>
        </w:rPr>
        <w:t xml:space="preserve">k.ú. Újezdec u Luhačovic, </w:t>
      </w:r>
      <w:r w:rsidRPr="00485485">
        <w:rPr>
          <w:rFonts w:ascii="Arial" w:hAnsi="Arial" w:cs="Arial"/>
          <w:bCs/>
          <w:sz w:val="22"/>
          <w:szCs w:val="22"/>
          <w:lang w:eastAsia="en-US"/>
        </w:rPr>
        <w:t>k.ú. Havřice</w:t>
      </w:r>
      <w:r w:rsidR="005A6D01">
        <w:rPr>
          <w:rFonts w:ascii="Arial" w:hAnsi="Arial" w:cs="Arial"/>
          <w:bCs/>
          <w:sz w:val="22"/>
          <w:szCs w:val="22"/>
          <w:lang w:eastAsia="en-US"/>
        </w:rPr>
        <w:t xml:space="preserve"> </w:t>
      </w:r>
    </w:p>
    <w:p w14:paraId="0594D9EF" w14:textId="1D656AF6" w:rsidR="00F65B97" w:rsidRPr="006871C9" w:rsidRDefault="00423329" w:rsidP="006871C9">
      <w:pPr>
        <w:pStyle w:val="Odstavecseseznamem"/>
        <w:numPr>
          <w:ilvl w:val="0"/>
          <w:numId w:val="29"/>
        </w:numPr>
        <w:spacing w:before="120" w:after="120"/>
        <w:ind w:left="426" w:hanging="426"/>
        <w:jc w:val="both"/>
        <w:rPr>
          <w:rFonts w:ascii="Arial" w:hAnsi="Arial" w:cs="Arial"/>
          <w:sz w:val="22"/>
          <w:szCs w:val="22"/>
        </w:rPr>
      </w:pPr>
      <w:r>
        <w:rPr>
          <w:rFonts w:ascii="Arial" w:hAnsi="Arial" w:cs="Arial"/>
          <w:sz w:val="22"/>
          <w:szCs w:val="22"/>
        </w:rPr>
        <w:t>V souladu se</w:t>
      </w:r>
      <w:r w:rsidR="00EC42E1">
        <w:rPr>
          <w:rFonts w:ascii="Arial" w:hAnsi="Arial" w:cs="Arial"/>
          <w:sz w:val="22"/>
          <w:szCs w:val="22"/>
        </w:rPr>
        <w:t xml:space="preserve"> zřizovací listin</w:t>
      </w:r>
      <w:r>
        <w:rPr>
          <w:rFonts w:ascii="Arial" w:hAnsi="Arial" w:cs="Arial"/>
          <w:sz w:val="22"/>
          <w:szCs w:val="22"/>
        </w:rPr>
        <w:t>ou</w:t>
      </w:r>
      <w:r w:rsidR="00EC42E1">
        <w:rPr>
          <w:rFonts w:ascii="Arial" w:hAnsi="Arial" w:cs="Arial"/>
          <w:sz w:val="22"/>
          <w:szCs w:val="22"/>
        </w:rPr>
        <w:t xml:space="preserve"> TSUB</w:t>
      </w:r>
      <w:r w:rsidR="00E64037">
        <w:rPr>
          <w:rFonts w:ascii="Arial" w:hAnsi="Arial" w:cs="Arial"/>
          <w:sz w:val="22"/>
          <w:szCs w:val="22"/>
        </w:rPr>
        <w:t>, příspěvková organizace</w:t>
      </w:r>
      <w:r w:rsidR="00EC42E1">
        <w:rPr>
          <w:rFonts w:ascii="Arial" w:hAnsi="Arial" w:cs="Arial"/>
          <w:sz w:val="22"/>
          <w:szCs w:val="22"/>
        </w:rPr>
        <w:t xml:space="preserve"> vydan</w:t>
      </w:r>
      <w:r>
        <w:rPr>
          <w:rFonts w:ascii="Arial" w:hAnsi="Arial" w:cs="Arial"/>
          <w:sz w:val="22"/>
          <w:szCs w:val="22"/>
        </w:rPr>
        <w:t>ou</w:t>
      </w:r>
      <w:r w:rsidR="00EC42E1">
        <w:rPr>
          <w:rFonts w:ascii="Arial" w:hAnsi="Arial" w:cs="Arial"/>
          <w:sz w:val="22"/>
          <w:szCs w:val="22"/>
        </w:rPr>
        <w:t xml:space="preserve"> na základě usnesení</w:t>
      </w:r>
      <w:r w:rsidR="00F34B7D">
        <w:rPr>
          <w:rFonts w:ascii="Arial" w:hAnsi="Arial" w:cs="Arial"/>
          <w:sz w:val="22"/>
          <w:szCs w:val="22"/>
        </w:rPr>
        <w:t xml:space="preserve"> Zastupitelstva města Uherský Brod</w:t>
      </w:r>
      <w:r w:rsidR="00EC42E1">
        <w:rPr>
          <w:rFonts w:ascii="Arial" w:hAnsi="Arial" w:cs="Arial"/>
          <w:sz w:val="22"/>
          <w:szCs w:val="22"/>
        </w:rPr>
        <w:t xml:space="preserve"> č. </w:t>
      </w:r>
      <w:r w:rsidR="00E64037">
        <w:rPr>
          <w:rFonts w:ascii="Arial" w:hAnsi="Arial" w:cs="Arial"/>
          <w:sz w:val="22"/>
          <w:szCs w:val="22"/>
        </w:rPr>
        <w:t>360/Z12/16 je předmětem hlavního účelu organizace mimo jiné také údržba významných krajinných prvků a dalších interakčních prvků v majetku nebo správě města Uherský Brod. P</w:t>
      </w:r>
      <w:r w:rsidR="000844AF" w:rsidRPr="00485485">
        <w:rPr>
          <w:rFonts w:ascii="Arial" w:hAnsi="Arial" w:cs="Arial"/>
          <w:sz w:val="22"/>
          <w:szCs w:val="22"/>
        </w:rPr>
        <w:t>ředmětem díla</w:t>
      </w:r>
      <w:r w:rsidR="00F5779A" w:rsidRPr="00485485">
        <w:rPr>
          <w:rFonts w:ascii="Arial" w:hAnsi="Arial" w:cs="Arial"/>
          <w:sz w:val="22"/>
          <w:szCs w:val="22"/>
        </w:rPr>
        <w:t xml:space="preserve"> </w:t>
      </w:r>
      <w:r w:rsidR="00E64037">
        <w:rPr>
          <w:rFonts w:ascii="Arial" w:hAnsi="Arial" w:cs="Arial"/>
          <w:sz w:val="22"/>
          <w:szCs w:val="22"/>
        </w:rPr>
        <w:t xml:space="preserve">se pro účely této smlouvy </w:t>
      </w:r>
      <w:r w:rsidR="00F5779A" w:rsidRPr="00485485">
        <w:rPr>
          <w:rFonts w:ascii="Arial" w:hAnsi="Arial" w:cs="Arial"/>
          <w:sz w:val="22"/>
          <w:szCs w:val="22"/>
        </w:rPr>
        <w:t>rozumí zajištění údržby prvků krajinné</w:t>
      </w:r>
      <w:r w:rsidR="00507E37">
        <w:rPr>
          <w:rFonts w:ascii="Arial" w:hAnsi="Arial" w:cs="Arial"/>
          <w:sz w:val="22"/>
          <w:szCs w:val="22"/>
        </w:rPr>
        <w:t xml:space="preserve"> zeleně</w:t>
      </w:r>
      <w:r w:rsidR="00F5779A" w:rsidRPr="00485485">
        <w:rPr>
          <w:rFonts w:ascii="Arial" w:hAnsi="Arial" w:cs="Arial"/>
          <w:sz w:val="22"/>
          <w:szCs w:val="22"/>
        </w:rPr>
        <w:t xml:space="preserve"> na pozemcích ve vlastnictví města Uherský Brod</w:t>
      </w:r>
      <w:r w:rsidR="00F65B97" w:rsidRPr="00485485">
        <w:rPr>
          <w:rFonts w:ascii="Arial" w:hAnsi="Arial" w:cs="Arial"/>
          <w:sz w:val="22"/>
          <w:szCs w:val="22"/>
        </w:rPr>
        <w:t xml:space="preserve"> v</w:t>
      </w:r>
      <w:r w:rsidR="00F5779A" w:rsidRPr="00485485">
        <w:rPr>
          <w:rFonts w:ascii="Arial" w:hAnsi="Arial" w:cs="Arial"/>
          <w:sz w:val="22"/>
          <w:szCs w:val="22"/>
        </w:rPr>
        <w:t xml:space="preserve"> k. ú. Uherský Brod</w:t>
      </w:r>
      <w:r w:rsidR="00424D2C" w:rsidRPr="00485485">
        <w:rPr>
          <w:rFonts w:ascii="Arial" w:hAnsi="Arial" w:cs="Arial"/>
          <w:sz w:val="22"/>
          <w:szCs w:val="22"/>
        </w:rPr>
        <w:t>,</w:t>
      </w:r>
      <w:r w:rsidR="00F5779A" w:rsidRPr="00485485">
        <w:rPr>
          <w:rFonts w:ascii="Arial" w:hAnsi="Arial" w:cs="Arial"/>
          <w:sz w:val="22"/>
          <w:szCs w:val="22"/>
        </w:rPr>
        <w:t xml:space="preserve"> k. ú. Újezdec u Luhačovic</w:t>
      </w:r>
      <w:r w:rsidR="006962C9">
        <w:rPr>
          <w:rFonts w:ascii="Arial" w:hAnsi="Arial" w:cs="Arial"/>
          <w:sz w:val="22"/>
          <w:szCs w:val="22"/>
        </w:rPr>
        <w:t xml:space="preserve"> a</w:t>
      </w:r>
      <w:r w:rsidR="00424D2C" w:rsidRPr="00485485">
        <w:rPr>
          <w:rFonts w:ascii="Arial" w:hAnsi="Arial" w:cs="Arial"/>
          <w:sz w:val="22"/>
          <w:szCs w:val="22"/>
        </w:rPr>
        <w:t xml:space="preserve"> k.ú. Havřice</w:t>
      </w:r>
      <w:r w:rsidR="006962C9">
        <w:rPr>
          <w:rFonts w:ascii="Arial" w:hAnsi="Arial" w:cs="Arial"/>
          <w:sz w:val="22"/>
          <w:szCs w:val="22"/>
        </w:rPr>
        <w:t xml:space="preserve"> </w:t>
      </w:r>
      <w:r w:rsidR="00EC42E1">
        <w:rPr>
          <w:rFonts w:ascii="Arial" w:hAnsi="Arial" w:cs="Arial"/>
          <w:sz w:val="22"/>
          <w:szCs w:val="22"/>
        </w:rPr>
        <w:t>uvedených v</w:t>
      </w:r>
      <w:r w:rsidR="00C61212">
        <w:rPr>
          <w:rFonts w:ascii="Arial" w:hAnsi="Arial" w:cs="Arial"/>
          <w:sz w:val="22"/>
          <w:szCs w:val="22"/>
        </w:rPr>
        <w:t> příloze č. 3.</w:t>
      </w:r>
      <w:r w:rsidR="00F65B97" w:rsidRPr="00485485">
        <w:rPr>
          <w:rFonts w:ascii="Arial" w:hAnsi="Arial" w:cs="Arial"/>
          <w:sz w:val="22"/>
          <w:szCs w:val="22"/>
        </w:rPr>
        <w:t xml:space="preserve"> </w:t>
      </w:r>
      <w:r w:rsidR="00F65B97" w:rsidRPr="006871C9">
        <w:rPr>
          <w:rFonts w:ascii="Arial" w:hAnsi="Arial" w:cs="Arial"/>
          <w:sz w:val="22"/>
          <w:szCs w:val="22"/>
        </w:rPr>
        <w:t xml:space="preserve">Účelem je systematická a periodická péče </w:t>
      </w:r>
      <w:r w:rsidR="00605106" w:rsidRPr="006871C9">
        <w:rPr>
          <w:rFonts w:ascii="Arial" w:hAnsi="Arial" w:cs="Arial"/>
          <w:sz w:val="22"/>
          <w:szCs w:val="22"/>
        </w:rPr>
        <w:t>o </w:t>
      </w:r>
      <w:r w:rsidR="00F65B97" w:rsidRPr="006871C9">
        <w:rPr>
          <w:rFonts w:ascii="Arial" w:hAnsi="Arial" w:cs="Arial"/>
          <w:sz w:val="22"/>
          <w:szCs w:val="22"/>
        </w:rPr>
        <w:t xml:space="preserve">krajinnou zeleň v souladu se zákonem č. 114/1992 Sb., o ochraně přírody a krajiny, ve znění pozdějších předpisů, zákonem č. </w:t>
      </w:r>
      <w:r w:rsidR="00555CCA" w:rsidRPr="006871C9">
        <w:rPr>
          <w:rFonts w:ascii="Arial" w:hAnsi="Arial" w:cs="Arial"/>
          <w:sz w:val="22"/>
          <w:szCs w:val="22"/>
        </w:rPr>
        <w:t>541/2020</w:t>
      </w:r>
      <w:r w:rsidR="00F65B97" w:rsidRPr="006871C9">
        <w:rPr>
          <w:rFonts w:ascii="Arial" w:hAnsi="Arial" w:cs="Arial"/>
          <w:sz w:val="22"/>
          <w:szCs w:val="22"/>
        </w:rPr>
        <w:t xml:space="preserve"> Sb., o odpadech, ve znění pozdějších předpisů, zákonem č. 128/2000 Sb., o obcích, ve znění pozdějších předpisů a zákonem č. 326/2004 Sb., o rostlinolékařské péči, ve znění pozdějších předpisů</w:t>
      </w:r>
      <w:r w:rsidR="002B4F7F" w:rsidRPr="006871C9">
        <w:rPr>
          <w:rFonts w:ascii="Arial" w:hAnsi="Arial" w:cs="Arial"/>
          <w:sz w:val="22"/>
          <w:szCs w:val="22"/>
        </w:rPr>
        <w:t xml:space="preserve"> a</w:t>
      </w:r>
      <w:r w:rsidR="00F65B97" w:rsidRPr="006871C9">
        <w:rPr>
          <w:rFonts w:ascii="Arial" w:hAnsi="Arial" w:cs="Arial"/>
          <w:sz w:val="22"/>
          <w:szCs w:val="22"/>
        </w:rPr>
        <w:t xml:space="preserve"> pravidel dotačních titulů.</w:t>
      </w:r>
      <w:r w:rsidR="002B4F7F" w:rsidRPr="006871C9">
        <w:rPr>
          <w:rFonts w:ascii="Arial" w:hAnsi="Arial" w:cs="Arial"/>
          <w:sz w:val="22"/>
          <w:szCs w:val="22"/>
        </w:rPr>
        <w:t xml:space="preserve"> </w:t>
      </w:r>
    </w:p>
    <w:p w14:paraId="3A79515C" w14:textId="77777777" w:rsidR="0068378D" w:rsidRPr="00485485" w:rsidRDefault="008E5A0C" w:rsidP="00E872C1">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sz w:val="22"/>
          <w:szCs w:val="22"/>
        </w:rPr>
        <w:t>Ú</w:t>
      </w:r>
      <w:r w:rsidR="00F65B97" w:rsidRPr="00485485">
        <w:rPr>
          <w:rFonts w:ascii="Arial" w:hAnsi="Arial" w:cs="Arial"/>
          <w:sz w:val="22"/>
          <w:szCs w:val="22"/>
        </w:rPr>
        <w:t>držbou se rozumí všechny práce související s údržbou a likvidací vegetačních prvků uspořádaných podle zásad krajinné tvorby. Tyto vegetační prvky utvářejí nebo doplňují krajinný ráz.</w:t>
      </w:r>
      <w:bookmarkStart w:id="2" w:name="_Hlk510468059"/>
    </w:p>
    <w:p w14:paraId="5B32FE5A" w14:textId="77777777" w:rsidR="00DB67A3" w:rsidRPr="00485485" w:rsidRDefault="00DB67A3" w:rsidP="00CF1C95">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sz w:val="22"/>
          <w:szCs w:val="22"/>
        </w:rPr>
        <w:t>Předmětem díla je údržba prvků krajinné</w:t>
      </w:r>
      <w:r w:rsidR="00E105BD" w:rsidRPr="00485485">
        <w:rPr>
          <w:rFonts w:ascii="Arial" w:hAnsi="Arial" w:cs="Arial"/>
          <w:sz w:val="22"/>
          <w:szCs w:val="22"/>
        </w:rPr>
        <w:t xml:space="preserve"> a městské</w:t>
      </w:r>
      <w:r w:rsidRPr="00485485">
        <w:rPr>
          <w:rFonts w:ascii="Arial" w:hAnsi="Arial" w:cs="Arial"/>
          <w:sz w:val="22"/>
          <w:szCs w:val="22"/>
        </w:rPr>
        <w:t xml:space="preserve"> zeleně podle požadavků Objednatele, které jsou specifikovány</w:t>
      </w:r>
      <w:r w:rsidR="00562577">
        <w:rPr>
          <w:rFonts w:ascii="Arial" w:hAnsi="Arial" w:cs="Arial"/>
          <w:sz w:val="22"/>
          <w:szCs w:val="22"/>
        </w:rPr>
        <w:t xml:space="preserve"> touto</w:t>
      </w:r>
      <w:r w:rsidRPr="00485485">
        <w:rPr>
          <w:rFonts w:ascii="Arial" w:hAnsi="Arial" w:cs="Arial"/>
          <w:sz w:val="22"/>
          <w:szCs w:val="22"/>
        </w:rPr>
        <w:t xml:space="preserve"> </w:t>
      </w:r>
      <w:r w:rsidR="009B5F10" w:rsidRPr="00485485">
        <w:rPr>
          <w:rFonts w:ascii="Arial" w:hAnsi="Arial" w:cs="Arial"/>
          <w:sz w:val="22"/>
          <w:szCs w:val="22"/>
        </w:rPr>
        <w:t xml:space="preserve">smlouvou a následujícími </w:t>
      </w:r>
      <w:r w:rsidRPr="00485485">
        <w:rPr>
          <w:rFonts w:ascii="Arial" w:hAnsi="Arial" w:cs="Arial"/>
          <w:sz w:val="22"/>
          <w:szCs w:val="22"/>
        </w:rPr>
        <w:t>dokumenty</w:t>
      </w:r>
      <w:r w:rsidR="00CF1C95" w:rsidRPr="00485485">
        <w:rPr>
          <w:rFonts w:ascii="Arial" w:hAnsi="Arial" w:cs="Arial"/>
          <w:sz w:val="22"/>
          <w:szCs w:val="22"/>
        </w:rPr>
        <w:t>:</w:t>
      </w:r>
    </w:p>
    <w:p w14:paraId="4E54AAEC" w14:textId="77777777"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přílohou č.</w:t>
      </w:r>
      <w:r w:rsidR="00562577">
        <w:rPr>
          <w:rFonts w:ascii="Arial" w:hAnsi="Arial" w:cs="Arial"/>
          <w:sz w:val="22"/>
          <w:szCs w:val="22"/>
        </w:rPr>
        <w:t xml:space="preserve"> </w:t>
      </w:r>
      <w:r w:rsidRPr="00485485">
        <w:rPr>
          <w:rFonts w:ascii="Arial" w:hAnsi="Arial" w:cs="Arial"/>
          <w:sz w:val="22"/>
          <w:szCs w:val="22"/>
        </w:rPr>
        <w:t xml:space="preserve">1 </w:t>
      </w:r>
      <w:r w:rsidR="00401416" w:rsidRPr="00485485">
        <w:rPr>
          <w:rFonts w:ascii="Arial" w:hAnsi="Arial" w:cs="Arial"/>
          <w:sz w:val="22"/>
          <w:szCs w:val="22"/>
        </w:rPr>
        <w:t xml:space="preserve"> </w:t>
      </w:r>
      <w:r w:rsidR="009B5F10" w:rsidRPr="00485485">
        <w:rPr>
          <w:rFonts w:ascii="Arial" w:hAnsi="Arial" w:cs="Arial"/>
          <w:sz w:val="22"/>
          <w:szCs w:val="22"/>
        </w:rPr>
        <w:t>s</w:t>
      </w:r>
      <w:r w:rsidR="00CF1C95" w:rsidRPr="00485485">
        <w:rPr>
          <w:rFonts w:ascii="Arial" w:hAnsi="Arial" w:cs="Arial"/>
          <w:sz w:val="22"/>
          <w:szCs w:val="22"/>
        </w:rPr>
        <w:t xml:space="preserve">mlouvy - </w:t>
      </w:r>
      <w:r w:rsidRPr="00485485">
        <w:rPr>
          <w:rFonts w:ascii="Arial" w:hAnsi="Arial" w:cs="Arial"/>
          <w:sz w:val="22"/>
          <w:szCs w:val="22"/>
        </w:rPr>
        <w:t>Strukturovaná cenová nabídka</w:t>
      </w:r>
    </w:p>
    <w:p w14:paraId="212DEC9D" w14:textId="77777777"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přílohou č. 2</w:t>
      </w:r>
      <w:r w:rsidR="00CF1C95" w:rsidRPr="00485485">
        <w:rPr>
          <w:rFonts w:ascii="Arial" w:hAnsi="Arial" w:cs="Arial"/>
          <w:sz w:val="22"/>
          <w:szCs w:val="22"/>
        </w:rPr>
        <w:t xml:space="preserve"> </w:t>
      </w:r>
      <w:r w:rsidR="009B5F10" w:rsidRPr="00485485">
        <w:rPr>
          <w:rFonts w:ascii="Arial" w:hAnsi="Arial" w:cs="Arial"/>
          <w:sz w:val="22"/>
          <w:szCs w:val="22"/>
        </w:rPr>
        <w:t>s</w:t>
      </w:r>
      <w:r w:rsidR="00CF1C95" w:rsidRPr="00485485">
        <w:rPr>
          <w:rFonts w:ascii="Arial" w:hAnsi="Arial" w:cs="Arial"/>
          <w:sz w:val="22"/>
          <w:szCs w:val="22"/>
        </w:rPr>
        <w:t>mlouvy</w:t>
      </w:r>
      <w:r w:rsidRPr="00485485">
        <w:rPr>
          <w:rFonts w:ascii="Arial" w:hAnsi="Arial" w:cs="Arial"/>
          <w:sz w:val="22"/>
          <w:szCs w:val="22"/>
        </w:rPr>
        <w:t xml:space="preserve"> </w:t>
      </w:r>
      <w:r w:rsidR="00CF1C95" w:rsidRPr="00485485">
        <w:rPr>
          <w:rFonts w:ascii="Arial" w:hAnsi="Arial" w:cs="Arial"/>
          <w:sz w:val="22"/>
          <w:szCs w:val="22"/>
        </w:rPr>
        <w:t>-</w:t>
      </w:r>
      <w:r w:rsidR="002542B0" w:rsidRPr="00485485">
        <w:rPr>
          <w:rFonts w:ascii="Arial" w:hAnsi="Arial" w:cs="Arial"/>
          <w:sz w:val="22"/>
          <w:szCs w:val="22"/>
        </w:rPr>
        <w:t xml:space="preserve"> Mapový podklad </w:t>
      </w:r>
    </w:p>
    <w:p w14:paraId="79DB0472" w14:textId="1F13DDC3" w:rsidR="002542B0" w:rsidRPr="00485485" w:rsidRDefault="002542B0"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 xml:space="preserve">přílohou č. 3 </w:t>
      </w:r>
      <w:r w:rsidR="009B5F10" w:rsidRPr="00485485">
        <w:rPr>
          <w:rFonts w:ascii="Arial" w:hAnsi="Arial" w:cs="Arial"/>
          <w:sz w:val="22"/>
          <w:szCs w:val="22"/>
        </w:rPr>
        <w:t>s</w:t>
      </w:r>
      <w:r w:rsidRPr="00485485">
        <w:rPr>
          <w:rFonts w:ascii="Arial" w:hAnsi="Arial" w:cs="Arial"/>
          <w:sz w:val="22"/>
          <w:szCs w:val="22"/>
        </w:rPr>
        <w:t xml:space="preserve">mlouvy – </w:t>
      </w:r>
      <w:r w:rsidR="00562577">
        <w:rPr>
          <w:rFonts w:ascii="Arial" w:hAnsi="Arial" w:cs="Arial"/>
          <w:sz w:val="22"/>
          <w:szCs w:val="22"/>
        </w:rPr>
        <w:t>S</w:t>
      </w:r>
      <w:r w:rsidRPr="00485485">
        <w:rPr>
          <w:rFonts w:ascii="Arial" w:hAnsi="Arial" w:cs="Arial"/>
          <w:sz w:val="22"/>
          <w:szCs w:val="22"/>
        </w:rPr>
        <w:t>oupis ploch (výměry)</w:t>
      </w:r>
    </w:p>
    <w:p w14:paraId="62467935" w14:textId="77777777"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 xml:space="preserve">přílohou č. </w:t>
      </w:r>
      <w:r w:rsidR="002542B0" w:rsidRPr="00485485">
        <w:rPr>
          <w:rFonts w:ascii="Arial" w:hAnsi="Arial" w:cs="Arial"/>
          <w:sz w:val="22"/>
          <w:szCs w:val="22"/>
        </w:rPr>
        <w:t>4</w:t>
      </w:r>
      <w:r w:rsidRPr="00485485">
        <w:rPr>
          <w:rFonts w:ascii="Arial" w:hAnsi="Arial" w:cs="Arial"/>
          <w:sz w:val="22"/>
          <w:szCs w:val="22"/>
        </w:rPr>
        <w:t xml:space="preserve"> </w:t>
      </w:r>
      <w:r w:rsidR="009B5F10" w:rsidRPr="00485485">
        <w:rPr>
          <w:rFonts w:ascii="Arial" w:hAnsi="Arial" w:cs="Arial"/>
          <w:sz w:val="22"/>
          <w:szCs w:val="22"/>
        </w:rPr>
        <w:t>s</w:t>
      </w:r>
      <w:r w:rsidRPr="00485485">
        <w:rPr>
          <w:rFonts w:ascii="Arial" w:hAnsi="Arial" w:cs="Arial"/>
          <w:sz w:val="22"/>
          <w:szCs w:val="22"/>
        </w:rPr>
        <w:t xml:space="preserve">mlouvy </w:t>
      </w:r>
      <w:r w:rsidR="00CF1C95" w:rsidRPr="00485485">
        <w:rPr>
          <w:rFonts w:ascii="Arial" w:hAnsi="Arial" w:cs="Arial"/>
          <w:sz w:val="22"/>
          <w:szCs w:val="22"/>
        </w:rPr>
        <w:t>-</w:t>
      </w:r>
      <w:r w:rsidRPr="00485485">
        <w:rPr>
          <w:rFonts w:ascii="Arial" w:hAnsi="Arial" w:cs="Arial"/>
          <w:sz w:val="22"/>
          <w:szCs w:val="22"/>
        </w:rPr>
        <w:t xml:space="preserve"> Popis standardizovaných výstupů při údržbě prvků krajinné zeleně</w:t>
      </w:r>
    </w:p>
    <w:p w14:paraId="44A4C065" w14:textId="77777777"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 xml:space="preserve">přílohou č. </w:t>
      </w:r>
      <w:r w:rsidR="002542B0" w:rsidRPr="00485485">
        <w:rPr>
          <w:rFonts w:ascii="Arial" w:hAnsi="Arial" w:cs="Arial"/>
          <w:sz w:val="22"/>
          <w:szCs w:val="22"/>
        </w:rPr>
        <w:t>5</w:t>
      </w:r>
      <w:r w:rsidRPr="00485485">
        <w:rPr>
          <w:rFonts w:ascii="Arial" w:hAnsi="Arial" w:cs="Arial"/>
          <w:sz w:val="22"/>
          <w:szCs w:val="22"/>
        </w:rPr>
        <w:t xml:space="preserve"> </w:t>
      </w:r>
      <w:r w:rsidR="009B5F10" w:rsidRPr="00485485">
        <w:rPr>
          <w:rFonts w:ascii="Arial" w:hAnsi="Arial" w:cs="Arial"/>
          <w:sz w:val="22"/>
          <w:szCs w:val="22"/>
        </w:rPr>
        <w:t>s</w:t>
      </w:r>
      <w:r w:rsidRPr="00485485">
        <w:rPr>
          <w:rFonts w:ascii="Arial" w:hAnsi="Arial" w:cs="Arial"/>
          <w:sz w:val="22"/>
          <w:szCs w:val="22"/>
        </w:rPr>
        <w:t>mlouvy – Závazné termíny technologických cyklů při údržbě prvků krajinné zeleně</w:t>
      </w:r>
    </w:p>
    <w:bookmarkEnd w:id="2"/>
    <w:p w14:paraId="7F75A9DF" w14:textId="77777777" w:rsidR="000D1881" w:rsidRPr="00485485" w:rsidRDefault="0060360A" w:rsidP="00E872C1">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bCs/>
          <w:sz w:val="22"/>
          <w:szCs w:val="22"/>
        </w:rPr>
        <w:t>Z</w:t>
      </w:r>
      <w:r w:rsidR="000D1881" w:rsidRPr="00485485">
        <w:rPr>
          <w:rFonts w:ascii="Arial" w:hAnsi="Arial" w:cs="Arial"/>
          <w:bCs/>
          <w:sz w:val="22"/>
          <w:szCs w:val="22"/>
        </w:rPr>
        <w:t>hotovením</w:t>
      </w:r>
      <w:r w:rsidR="0014356E" w:rsidRPr="00485485">
        <w:rPr>
          <w:rFonts w:ascii="Arial" w:hAnsi="Arial" w:cs="Arial"/>
          <w:bCs/>
          <w:sz w:val="22"/>
          <w:szCs w:val="22"/>
        </w:rPr>
        <w:t xml:space="preserve"> díla</w:t>
      </w:r>
      <w:r w:rsidR="0014356E" w:rsidRPr="00485485">
        <w:rPr>
          <w:rFonts w:ascii="Arial" w:hAnsi="Arial" w:cs="Arial"/>
          <w:b/>
          <w:bCs/>
          <w:sz w:val="22"/>
          <w:szCs w:val="22"/>
        </w:rPr>
        <w:t xml:space="preserve"> </w:t>
      </w:r>
      <w:r w:rsidR="000D1881" w:rsidRPr="00485485">
        <w:rPr>
          <w:rFonts w:ascii="Arial" w:hAnsi="Arial" w:cs="Arial"/>
          <w:sz w:val="22"/>
          <w:szCs w:val="22"/>
        </w:rPr>
        <w:t xml:space="preserve">se rozumí úplné a bezvadné provedení </w:t>
      </w:r>
      <w:r w:rsidR="00424D2C" w:rsidRPr="00485485">
        <w:rPr>
          <w:rFonts w:ascii="Arial" w:hAnsi="Arial" w:cs="Arial"/>
          <w:sz w:val="22"/>
          <w:szCs w:val="22"/>
        </w:rPr>
        <w:t>díla</w:t>
      </w:r>
      <w:r w:rsidR="000D1881" w:rsidRPr="00485485">
        <w:rPr>
          <w:rFonts w:ascii="Arial" w:hAnsi="Arial" w:cs="Arial"/>
          <w:sz w:val="22"/>
          <w:szCs w:val="22"/>
        </w:rPr>
        <w:t xml:space="preserve">, včetně </w:t>
      </w:r>
      <w:r w:rsidRPr="00485485">
        <w:rPr>
          <w:rFonts w:ascii="Arial" w:hAnsi="Arial" w:cs="Arial"/>
          <w:sz w:val="22"/>
          <w:szCs w:val="22"/>
        </w:rPr>
        <w:t xml:space="preserve">prací a </w:t>
      </w:r>
      <w:r w:rsidR="000D1881" w:rsidRPr="00485485">
        <w:rPr>
          <w:rFonts w:ascii="Arial" w:hAnsi="Arial" w:cs="Arial"/>
          <w:sz w:val="22"/>
          <w:szCs w:val="22"/>
        </w:rPr>
        <w:t>dodávek potřebných materiálů, výrobků</w:t>
      </w:r>
      <w:r w:rsidR="007D15C6" w:rsidRPr="00485485">
        <w:rPr>
          <w:rFonts w:ascii="Arial" w:hAnsi="Arial" w:cs="Arial"/>
          <w:sz w:val="22"/>
          <w:szCs w:val="22"/>
        </w:rPr>
        <w:t xml:space="preserve"> </w:t>
      </w:r>
      <w:r w:rsidR="000D1881" w:rsidRPr="00485485">
        <w:rPr>
          <w:rFonts w:ascii="Arial" w:hAnsi="Arial" w:cs="Arial"/>
          <w:sz w:val="22"/>
          <w:szCs w:val="22"/>
        </w:rPr>
        <w:t>nezbytných pro řádné dokončení díla</w:t>
      </w:r>
      <w:r w:rsidR="005C2B68" w:rsidRPr="00485485">
        <w:rPr>
          <w:rFonts w:ascii="Arial" w:hAnsi="Arial" w:cs="Arial"/>
          <w:sz w:val="22"/>
          <w:szCs w:val="22"/>
        </w:rPr>
        <w:t xml:space="preserve"> a</w:t>
      </w:r>
      <w:r w:rsidR="000D1881" w:rsidRPr="00485485">
        <w:rPr>
          <w:rFonts w:ascii="Arial" w:hAnsi="Arial" w:cs="Arial"/>
          <w:sz w:val="22"/>
          <w:szCs w:val="22"/>
        </w:rPr>
        <w:t xml:space="preserve"> provedení všech činností souvisejících s</w:t>
      </w:r>
      <w:r w:rsidRPr="00485485">
        <w:rPr>
          <w:rFonts w:ascii="Arial" w:hAnsi="Arial" w:cs="Arial"/>
          <w:sz w:val="22"/>
          <w:szCs w:val="22"/>
        </w:rPr>
        <w:t> předmětem plnění</w:t>
      </w:r>
      <w:r w:rsidR="000D1881" w:rsidRPr="00485485">
        <w:rPr>
          <w:rFonts w:ascii="Arial" w:hAnsi="Arial" w:cs="Arial"/>
          <w:sz w:val="22"/>
          <w:szCs w:val="22"/>
        </w:rPr>
        <w:t xml:space="preserve">, jejichž provedení je pro řádné dokončení díla nezbytné, </w:t>
      </w:r>
      <w:r w:rsidR="005C2B68" w:rsidRPr="00485485">
        <w:rPr>
          <w:rFonts w:ascii="Arial" w:hAnsi="Arial" w:cs="Arial"/>
          <w:sz w:val="22"/>
          <w:szCs w:val="22"/>
        </w:rPr>
        <w:t xml:space="preserve">a to </w:t>
      </w:r>
      <w:r w:rsidR="000D1881" w:rsidRPr="00485485">
        <w:rPr>
          <w:rFonts w:ascii="Arial" w:hAnsi="Arial" w:cs="Arial"/>
          <w:sz w:val="22"/>
          <w:szCs w:val="22"/>
        </w:rPr>
        <w:t>zejména i:</w:t>
      </w:r>
    </w:p>
    <w:p w14:paraId="6002BF47" w14:textId="77777777" w:rsidR="009F4882" w:rsidRPr="00485485" w:rsidRDefault="009F4882" w:rsidP="00E872C1">
      <w:pPr>
        <w:numPr>
          <w:ilvl w:val="0"/>
          <w:numId w:val="17"/>
        </w:numPr>
        <w:ind w:left="992" w:hanging="357"/>
        <w:jc w:val="both"/>
        <w:rPr>
          <w:rFonts w:ascii="Arial" w:hAnsi="Arial" w:cs="Arial"/>
          <w:sz w:val="22"/>
          <w:szCs w:val="22"/>
        </w:rPr>
      </w:pPr>
      <w:r w:rsidRPr="00485485">
        <w:rPr>
          <w:rFonts w:ascii="Arial" w:hAnsi="Arial" w:cs="Arial"/>
          <w:sz w:val="22"/>
          <w:szCs w:val="22"/>
        </w:rPr>
        <w:t>zajištění následné péče, údr</w:t>
      </w:r>
      <w:r w:rsidR="00D812F5" w:rsidRPr="00485485">
        <w:rPr>
          <w:rFonts w:ascii="Arial" w:hAnsi="Arial" w:cs="Arial"/>
          <w:sz w:val="22"/>
          <w:szCs w:val="22"/>
        </w:rPr>
        <w:t xml:space="preserve">žby a ochrany výsadeb po další </w:t>
      </w:r>
      <w:r w:rsidR="00907A53" w:rsidRPr="00485485">
        <w:rPr>
          <w:rFonts w:ascii="Arial" w:hAnsi="Arial" w:cs="Arial"/>
          <w:sz w:val="22"/>
          <w:szCs w:val="22"/>
        </w:rPr>
        <w:t>období</w:t>
      </w:r>
      <w:r w:rsidR="00426CFD" w:rsidRPr="00485485">
        <w:rPr>
          <w:rFonts w:ascii="Arial" w:hAnsi="Arial" w:cs="Arial"/>
          <w:sz w:val="22"/>
          <w:szCs w:val="22"/>
        </w:rPr>
        <w:t>;</w:t>
      </w:r>
    </w:p>
    <w:p w14:paraId="6470FCF4" w14:textId="77777777"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t>veškeré náklady na kompletní a bezvadné plnění všech činností spojených s předmětem plnění v souladu se zadávacími podmínkami Objednatele, tj. náklady na používání strojů a zařízení, náklady na dodávku en</w:t>
      </w:r>
      <w:r w:rsidR="00426CFD" w:rsidRPr="00485485">
        <w:rPr>
          <w:rFonts w:ascii="Arial" w:hAnsi="Arial" w:cs="Arial"/>
          <w:sz w:val="22"/>
          <w:szCs w:val="22"/>
        </w:rPr>
        <w:t>ergií, náklady na odvoz odpadů;</w:t>
      </w:r>
    </w:p>
    <w:p w14:paraId="5DA507A3" w14:textId="77777777"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t>náklady na obstarání a přepravu vě</w:t>
      </w:r>
      <w:r w:rsidR="00426CFD" w:rsidRPr="00485485">
        <w:rPr>
          <w:rFonts w:ascii="Arial" w:hAnsi="Arial" w:cs="Arial"/>
          <w:sz w:val="22"/>
          <w:szCs w:val="22"/>
        </w:rPr>
        <w:t>cí, zařízení a materiálu;</w:t>
      </w:r>
    </w:p>
    <w:p w14:paraId="1F22E0BE" w14:textId="77777777"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lastRenderedPageBreak/>
        <w:t>náklady na provádění všech příslušných prací v souladu touto Smlouvou a platnými souvisejícími normami, ubytování, stra</w:t>
      </w:r>
      <w:r w:rsidR="00426CFD" w:rsidRPr="00485485">
        <w:rPr>
          <w:rFonts w:ascii="Arial" w:hAnsi="Arial" w:cs="Arial"/>
          <w:sz w:val="22"/>
          <w:szCs w:val="22"/>
        </w:rPr>
        <w:t>vné a dopravu pracovníků;</w:t>
      </w:r>
    </w:p>
    <w:p w14:paraId="18149B6A" w14:textId="77777777"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t xml:space="preserve">jakékoli další výdaje potřebné pro předmět plnění vyplývající ze specifikace předmětu plnění dle výše uvedených článků </w:t>
      </w:r>
      <w:r w:rsidR="00426CFD" w:rsidRPr="00485485">
        <w:rPr>
          <w:rFonts w:ascii="Arial" w:hAnsi="Arial" w:cs="Arial"/>
          <w:sz w:val="22"/>
          <w:szCs w:val="22"/>
        </w:rPr>
        <w:t>smlouvy;</w:t>
      </w:r>
    </w:p>
    <w:p w14:paraId="699AE26F" w14:textId="77777777" w:rsidR="00155F2A" w:rsidRPr="00485485" w:rsidRDefault="00155F2A" w:rsidP="00E872C1">
      <w:pPr>
        <w:numPr>
          <w:ilvl w:val="0"/>
          <w:numId w:val="17"/>
        </w:numPr>
        <w:ind w:left="992" w:hanging="357"/>
        <w:jc w:val="both"/>
        <w:rPr>
          <w:rFonts w:ascii="Arial" w:hAnsi="Arial" w:cs="Arial"/>
          <w:snapToGrid w:val="0"/>
          <w:sz w:val="22"/>
          <w:szCs w:val="22"/>
        </w:rPr>
      </w:pPr>
      <w:r w:rsidRPr="00485485">
        <w:rPr>
          <w:rFonts w:ascii="Arial" w:hAnsi="Arial" w:cs="Arial"/>
          <w:snapToGrid w:val="0"/>
          <w:sz w:val="22"/>
          <w:szCs w:val="22"/>
        </w:rPr>
        <w:t>umožnění provádět kontrolní prohlídky díla</w:t>
      </w:r>
      <w:r w:rsidR="00426CFD" w:rsidRPr="00485485">
        <w:rPr>
          <w:rFonts w:ascii="Arial" w:hAnsi="Arial" w:cs="Arial"/>
          <w:snapToGrid w:val="0"/>
          <w:sz w:val="22"/>
          <w:szCs w:val="22"/>
        </w:rPr>
        <w:t>;</w:t>
      </w:r>
    </w:p>
    <w:p w14:paraId="75EDAD9D" w14:textId="77777777"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 xml:space="preserve">odvoz odpadů a obalů </w:t>
      </w:r>
      <w:r w:rsidR="00C95943" w:rsidRPr="00485485">
        <w:rPr>
          <w:rFonts w:ascii="Arial" w:hAnsi="Arial" w:cs="Arial"/>
          <w:sz w:val="22"/>
          <w:szCs w:val="22"/>
        </w:rPr>
        <w:t xml:space="preserve">vzniklých při provádění díla </w:t>
      </w:r>
      <w:r w:rsidRPr="00485485">
        <w:rPr>
          <w:rFonts w:ascii="Arial" w:hAnsi="Arial" w:cs="Arial"/>
          <w:sz w:val="22"/>
          <w:szCs w:val="22"/>
        </w:rPr>
        <w:t xml:space="preserve">v souladu se zákonem č. </w:t>
      </w:r>
      <w:r w:rsidR="00ED2CC0" w:rsidRPr="00485485">
        <w:rPr>
          <w:rFonts w:ascii="Arial" w:hAnsi="Arial" w:cs="Arial"/>
          <w:sz w:val="22"/>
          <w:szCs w:val="22"/>
        </w:rPr>
        <w:t>541/2020</w:t>
      </w:r>
      <w:r w:rsidRPr="00485485">
        <w:rPr>
          <w:rFonts w:ascii="Arial" w:hAnsi="Arial" w:cs="Arial"/>
          <w:sz w:val="22"/>
          <w:szCs w:val="22"/>
        </w:rPr>
        <w:t xml:space="preserve"> Sb. o odpadech a prováděcími předpisy, úhrada poplatků za likvidaci odpadu, doložení dokladu o likvidaci odpadů a obalů v souladu se zákonem č. </w:t>
      </w:r>
      <w:r w:rsidR="00ED2CC0" w:rsidRPr="00485485">
        <w:rPr>
          <w:rFonts w:ascii="Arial" w:hAnsi="Arial" w:cs="Arial"/>
          <w:sz w:val="22"/>
          <w:szCs w:val="22"/>
        </w:rPr>
        <w:t>541/2020</w:t>
      </w:r>
      <w:r w:rsidRPr="00485485">
        <w:rPr>
          <w:rFonts w:ascii="Arial" w:hAnsi="Arial" w:cs="Arial"/>
          <w:sz w:val="22"/>
          <w:szCs w:val="22"/>
        </w:rPr>
        <w:t xml:space="preserve"> Sb. při přejímacím řízení</w:t>
      </w:r>
      <w:r w:rsidR="00426CFD" w:rsidRPr="00485485">
        <w:rPr>
          <w:rFonts w:ascii="Arial" w:hAnsi="Arial" w:cs="Arial"/>
          <w:sz w:val="22"/>
          <w:szCs w:val="22"/>
        </w:rPr>
        <w:t>;</w:t>
      </w:r>
      <w:r w:rsidRPr="00485485">
        <w:rPr>
          <w:rFonts w:ascii="Arial" w:hAnsi="Arial" w:cs="Arial"/>
          <w:sz w:val="22"/>
          <w:szCs w:val="22"/>
        </w:rPr>
        <w:t xml:space="preserve"> </w:t>
      </w:r>
    </w:p>
    <w:p w14:paraId="3A2A5274" w14:textId="77777777"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zajištění bezpečnosti a ochrany zdraví při práci v souladu s</w:t>
      </w:r>
      <w:r w:rsidR="008505AF" w:rsidRPr="00485485">
        <w:rPr>
          <w:rFonts w:ascii="Arial" w:hAnsi="Arial" w:cs="Arial"/>
          <w:sz w:val="22"/>
          <w:szCs w:val="22"/>
        </w:rPr>
        <w:t xml:space="preserve"> </w:t>
      </w:r>
      <w:r w:rsidRPr="00485485">
        <w:rPr>
          <w:rFonts w:ascii="Arial" w:hAnsi="Arial" w:cs="Arial"/>
          <w:sz w:val="22"/>
          <w:szCs w:val="22"/>
        </w:rPr>
        <w:t>platnými právními předpisy, zejména zákoníkem práce, zákonem č. 309/2006 Sb., a prováděcími předpisy</w:t>
      </w:r>
      <w:r w:rsidR="00426CFD" w:rsidRPr="00485485">
        <w:rPr>
          <w:rFonts w:ascii="Arial" w:hAnsi="Arial" w:cs="Arial"/>
          <w:sz w:val="22"/>
          <w:szCs w:val="22"/>
        </w:rPr>
        <w:t>;</w:t>
      </w:r>
    </w:p>
    <w:p w14:paraId="04A9EDB5" w14:textId="77777777"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zajištění ochrany životního prostředí při provádění díla dle platných předpisů</w:t>
      </w:r>
      <w:r w:rsidR="00426CFD" w:rsidRPr="00485485">
        <w:rPr>
          <w:rFonts w:ascii="Arial" w:hAnsi="Arial" w:cs="Arial"/>
          <w:sz w:val="22"/>
          <w:szCs w:val="22"/>
        </w:rPr>
        <w:t>;</w:t>
      </w:r>
      <w:r w:rsidRPr="00485485">
        <w:rPr>
          <w:rFonts w:ascii="Arial" w:hAnsi="Arial" w:cs="Arial"/>
          <w:sz w:val="22"/>
          <w:szCs w:val="22"/>
        </w:rPr>
        <w:t xml:space="preserve"> </w:t>
      </w:r>
    </w:p>
    <w:p w14:paraId="0610E9C3" w14:textId="77777777" w:rsidR="00155F2A"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projednání a zajištění případného zvláštního užívání komunikací a veřejných ploch včetně úhrady vyměřených poplatků a nájemného</w:t>
      </w:r>
      <w:r w:rsidR="00426CFD" w:rsidRPr="00485485">
        <w:rPr>
          <w:rFonts w:ascii="Arial" w:hAnsi="Arial" w:cs="Arial"/>
          <w:sz w:val="22"/>
          <w:szCs w:val="22"/>
        </w:rPr>
        <w:t>;</w:t>
      </w:r>
    </w:p>
    <w:p w14:paraId="4776EFCE" w14:textId="77777777"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odstranění případných vad a nedodělků díla</w:t>
      </w:r>
      <w:r w:rsidR="00426CFD" w:rsidRPr="00485485">
        <w:rPr>
          <w:rFonts w:ascii="Arial" w:hAnsi="Arial" w:cs="Arial"/>
          <w:sz w:val="22"/>
          <w:szCs w:val="22"/>
        </w:rPr>
        <w:t>;</w:t>
      </w:r>
    </w:p>
    <w:p w14:paraId="38DA9A10" w14:textId="77777777" w:rsidR="00B34051" w:rsidRPr="00485485" w:rsidRDefault="00415199" w:rsidP="00B34051">
      <w:pPr>
        <w:numPr>
          <w:ilvl w:val="0"/>
          <w:numId w:val="17"/>
        </w:numPr>
        <w:ind w:left="992" w:hanging="357"/>
        <w:jc w:val="both"/>
        <w:rPr>
          <w:rFonts w:ascii="Arial" w:hAnsi="Arial" w:cs="Arial"/>
          <w:sz w:val="22"/>
          <w:szCs w:val="22"/>
        </w:rPr>
      </w:pPr>
      <w:r w:rsidRPr="00485485">
        <w:rPr>
          <w:rFonts w:ascii="Arial" w:hAnsi="Arial" w:cs="Arial"/>
          <w:sz w:val="22"/>
          <w:szCs w:val="22"/>
        </w:rPr>
        <w:t>zhotovitel</w:t>
      </w:r>
      <w:r w:rsidR="00431B8D" w:rsidRPr="00485485">
        <w:rPr>
          <w:rFonts w:ascii="Arial" w:hAnsi="Arial" w:cs="Arial"/>
          <w:sz w:val="22"/>
          <w:szCs w:val="22"/>
        </w:rPr>
        <w:t xml:space="preserve"> je povinen zajistit ochranu stávajících dřevin proti poškození při </w:t>
      </w:r>
      <w:r w:rsidR="00B34051" w:rsidRPr="00485485">
        <w:rPr>
          <w:rFonts w:ascii="Arial" w:hAnsi="Arial" w:cs="Arial"/>
          <w:sz w:val="22"/>
          <w:szCs w:val="22"/>
        </w:rPr>
        <w:t>provádění údržbových prací</w:t>
      </w:r>
      <w:r w:rsidR="00426CFD" w:rsidRPr="00485485">
        <w:rPr>
          <w:rFonts w:ascii="Arial" w:hAnsi="Arial" w:cs="Arial"/>
          <w:sz w:val="22"/>
          <w:szCs w:val="22"/>
        </w:rPr>
        <w:t>;</w:t>
      </w:r>
    </w:p>
    <w:p w14:paraId="355524B1" w14:textId="77777777" w:rsidR="00CC1AB3" w:rsidRPr="00485485" w:rsidRDefault="00407225" w:rsidP="00B34051">
      <w:pPr>
        <w:numPr>
          <w:ilvl w:val="0"/>
          <w:numId w:val="17"/>
        </w:numPr>
        <w:ind w:left="992" w:hanging="357"/>
        <w:jc w:val="both"/>
        <w:rPr>
          <w:rFonts w:ascii="Arial" w:hAnsi="Arial" w:cs="Arial"/>
          <w:sz w:val="22"/>
          <w:szCs w:val="22"/>
        </w:rPr>
      </w:pPr>
      <w:r w:rsidRPr="00485485">
        <w:rPr>
          <w:rFonts w:ascii="Arial" w:hAnsi="Arial" w:cs="Arial"/>
          <w:sz w:val="22"/>
          <w:szCs w:val="22"/>
        </w:rPr>
        <w:t>d</w:t>
      </w:r>
      <w:r w:rsidR="00CC1AB3" w:rsidRPr="00485485">
        <w:rPr>
          <w:rFonts w:ascii="Arial" w:hAnsi="Arial" w:cs="Arial"/>
          <w:sz w:val="22"/>
          <w:szCs w:val="22"/>
        </w:rPr>
        <w:t>ůkladná a</w:t>
      </w:r>
      <w:r w:rsidR="00361393" w:rsidRPr="00485485">
        <w:rPr>
          <w:rFonts w:ascii="Arial" w:hAnsi="Arial" w:cs="Arial"/>
          <w:sz w:val="22"/>
          <w:szCs w:val="22"/>
        </w:rPr>
        <w:t> </w:t>
      </w:r>
      <w:r w:rsidR="00CC1AB3" w:rsidRPr="00485485">
        <w:rPr>
          <w:rFonts w:ascii="Arial" w:hAnsi="Arial" w:cs="Arial"/>
          <w:sz w:val="22"/>
          <w:szCs w:val="22"/>
        </w:rPr>
        <w:t>opakovaná zálivka</w:t>
      </w:r>
      <w:r w:rsidRPr="00485485">
        <w:rPr>
          <w:rFonts w:ascii="Arial" w:hAnsi="Arial" w:cs="Arial"/>
          <w:sz w:val="22"/>
          <w:szCs w:val="22"/>
        </w:rPr>
        <w:t xml:space="preserve">, </w:t>
      </w:r>
      <w:r w:rsidR="00CC1AB3" w:rsidRPr="00485485">
        <w:rPr>
          <w:rFonts w:ascii="Arial" w:hAnsi="Arial" w:cs="Arial"/>
          <w:sz w:val="22"/>
          <w:szCs w:val="22"/>
        </w:rPr>
        <w:t xml:space="preserve">zejména </w:t>
      </w:r>
      <w:r w:rsidR="007C7A38" w:rsidRPr="00485485">
        <w:rPr>
          <w:rFonts w:ascii="Arial" w:hAnsi="Arial" w:cs="Arial"/>
          <w:sz w:val="22"/>
          <w:szCs w:val="22"/>
        </w:rPr>
        <w:t xml:space="preserve">v jarním </w:t>
      </w:r>
      <w:r w:rsidR="00F2550D" w:rsidRPr="00485485">
        <w:rPr>
          <w:rFonts w:ascii="Arial" w:hAnsi="Arial" w:cs="Arial"/>
          <w:sz w:val="22"/>
          <w:szCs w:val="22"/>
        </w:rPr>
        <w:t xml:space="preserve">a letním </w:t>
      </w:r>
      <w:r w:rsidR="007C7A38" w:rsidRPr="00485485">
        <w:rPr>
          <w:rFonts w:ascii="Arial" w:hAnsi="Arial" w:cs="Arial"/>
          <w:sz w:val="22"/>
          <w:szCs w:val="22"/>
        </w:rPr>
        <w:t>období</w:t>
      </w:r>
      <w:r w:rsidR="00CC1AB3" w:rsidRPr="00485485">
        <w:rPr>
          <w:rFonts w:ascii="Arial" w:hAnsi="Arial" w:cs="Arial"/>
          <w:sz w:val="22"/>
          <w:szCs w:val="22"/>
        </w:rPr>
        <w:t>.</w:t>
      </w:r>
    </w:p>
    <w:p w14:paraId="1E6D5BB7" w14:textId="77777777" w:rsidR="00012958" w:rsidRPr="00485485" w:rsidRDefault="00012958" w:rsidP="00AC7EBB">
      <w:pPr>
        <w:pStyle w:val="Odstavecseseznamem"/>
        <w:numPr>
          <w:ilvl w:val="0"/>
          <w:numId w:val="29"/>
        </w:numPr>
        <w:spacing w:before="120" w:after="120"/>
        <w:ind w:left="360"/>
        <w:jc w:val="both"/>
        <w:rPr>
          <w:rFonts w:ascii="Arial" w:hAnsi="Arial" w:cs="Arial"/>
          <w:sz w:val="22"/>
          <w:szCs w:val="22"/>
        </w:rPr>
      </w:pPr>
      <w:r w:rsidRPr="00485485">
        <w:rPr>
          <w:rFonts w:ascii="Arial" w:hAnsi="Arial" w:cs="Arial"/>
          <w:sz w:val="22"/>
          <w:szCs w:val="22"/>
        </w:rPr>
        <w:t xml:space="preserve">Podrobné podmínky plnění díla jsou stanoveny v Příloze č. 1 </w:t>
      </w:r>
      <w:r w:rsidR="00017972" w:rsidRPr="00485485">
        <w:rPr>
          <w:rFonts w:ascii="Arial" w:hAnsi="Arial" w:cs="Arial"/>
          <w:sz w:val="22"/>
          <w:szCs w:val="22"/>
        </w:rPr>
        <w:t>s</w:t>
      </w:r>
      <w:r w:rsidRPr="00485485">
        <w:rPr>
          <w:rFonts w:ascii="Arial" w:hAnsi="Arial" w:cs="Arial"/>
          <w:sz w:val="22"/>
          <w:szCs w:val="22"/>
        </w:rPr>
        <w:t>mlouvy Strukturovaná cenová</w:t>
      </w:r>
      <w:r w:rsidR="0077207D" w:rsidRPr="00485485">
        <w:rPr>
          <w:rFonts w:ascii="Arial" w:hAnsi="Arial" w:cs="Arial"/>
          <w:sz w:val="22"/>
          <w:szCs w:val="22"/>
        </w:rPr>
        <w:t xml:space="preserve"> nabídka (Položkový rozpočet)</w:t>
      </w:r>
      <w:r w:rsidR="009F4882" w:rsidRPr="00485485">
        <w:rPr>
          <w:rFonts w:ascii="Arial" w:hAnsi="Arial" w:cs="Arial"/>
          <w:sz w:val="22"/>
          <w:szCs w:val="22"/>
        </w:rPr>
        <w:t>.</w:t>
      </w:r>
      <w:r w:rsidRPr="00485485">
        <w:rPr>
          <w:rFonts w:ascii="Arial" w:hAnsi="Arial" w:cs="Arial"/>
          <w:sz w:val="22"/>
          <w:szCs w:val="22"/>
        </w:rPr>
        <w:t xml:space="preserve"> </w:t>
      </w:r>
    </w:p>
    <w:p w14:paraId="646444E9" w14:textId="77777777" w:rsidR="004A44F2" w:rsidRPr="00485485" w:rsidRDefault="000D1881" w:rsidP="004557E1">
      <w:pPr>
        <w:pStyle w:val="Textvbloku"/>
        <w:keepLines/>
        <w:numPr>
          <w:ilvl w:val="0"/>
          <w:numId w:val="29"/>
        </w:numPr>
        <w:spacing w:before="60"/>
        <w:ind w:left="426" w:hanging="426"/>
        <w:rPr>
          <w:rFonts w:ascii="Arial" w:hAnsi="Arial" w:cs="Arial"/>
          <w:bCs/>
          <w:snapToGrid w:val="0"/>
          <w:sz w:val="22"/>
          <w:szCs w:val="22"/>
        </w:rPr>
      </w:pPr>
      <w:r w:rsidRPr="00485485">
        <w:rPr>
          <w:rFonts w:ascii="Arial" w:hAnsi="Arial" w:cs="Arial"/>
          <w:sz w:val="22"/>
          <w:szCs w:val="22"/>
        </w:rPr>
        <w:t>Při zhotovení díla postupuje zhotovitel samostatně dle sc</w:t>
      </w:r>
      <w:r w:rsidR="002A2CB6" w:rsidRPr="00485485">
        <w:rPr>
          <w:rFonts w:ascii="Arial" w:hAnsi="Arial" w:cs="Arial"/>
          <w:sz w:val="22"/>
          <w:szCs w:val="22"/>
        </w:rPr>
        <w:t>hválené</w:t>
      </w:r>
      <w:r w:rsidR="00D2673D" w:rsidRPr="00485485">
        <w:rPr>
          <w:rFonts w:ascii="Arial" w:hAnsi="Arial" w:cs="Arial"/>
          <w:sz w:val="22"/>
          <w:szCs w:val="22"/>
        </w:rPr>
        <w:t>ho</w:t>
      </w:r>
      <w:r w:rsidR="002A2CB6" w:rsidRPr="00485485">
        <w:rPr>
          <w:rFonts w:ascii="Arial" w:hAnsi="Arial" w:cs="Arial"/>
          <w:sz w:val="22"/>
          <w:szCs w:val="22"/>
        </w:rPr>
        <w:t xml:space="preserve"> </w:t>
      </w:r>
      <w:r w:rsidR="00DB67A3" w:rsidRPr="00485485">
        <w:rPr>
          <w:rFonts w:ascii="Arial" w:hAnsi="Arial" w:cs="Arial"/>
          <w:sz w:val="22"/>
          <w:szCs w:val="22"/>
        </w:rPr>
        <w:t>předmětu</w:t>
      </w:r>
      <w:r w:rsidRPr="00485485">
        <w:rPr>
          <w:rFonts w:ascii="Arial" w:hAnsi="Arial" w:cs="Arial"/>
          <w:sz w:val="22"/>
          <w:szCs w:val="22"/>
        </w:rPr>
        <w:t xml:space="preserve"> </w:t>
      </w:r>
      <w:r w:rsidR="00CE33E0" w:rsidRPr="00485485">
        <w:rPr>
          <w:rFonts w:ascii="Arial" w:hAnsi="Arial" w:cs="Arial"/>
          <w:sz w:val="22"/>
          <w:szCs w:val="22"/>
        </w:rPr>
        <w:t>s</w:t>
      </w:r>
      <w:r w:rsidRPr="00485485">
        <w:rPr>
          <w:rFonts w:ascii="Arial" w:hAnsi="Arial" w:cs="Arial"/>
          <w:sz w:val="22"/>
          <w:szCs w:val="22"/>
        </w:rPr>
        <w:t xml:space="preserve">mlouvy. </w:t>
      </w:r>
      <w:r w:rsidR="002A51C2" w:rsidRPr="00485485">
        <w:rPr>
          <w:rFonts w:ascii="Arial" w:hAnsi="Arial" w:cs="Arial"/>
          <w:sz w:val="22"/>
          <w:szCs w:val="22"/>
        </w:rPr>
        <w:t>Zhotovitel je oprávněn použít pro provádění služeb a dodávek poddodavatele. Objednatel</w:t>
      </w:r>
      <w:r w:rsidR="002A51C2" w:rsidRPr="00485485">
        <w:rPr>
          <w:rFonts w:ascii="Arial" w:hAnsi="Arial" w:cs="Arial"/>
          <w:bCs/>
          <w:snapToGrid w:val="0"/>
          <w:sz w:val="22"/>
          <w:szCs w:val="22"/>
        </w:rPr>
        <w:t xml:space="preserve"> si dle</w:t>
      </w:r>
      <w:r w:rsidR="00015F8D" w:rsidRPr="00485485">
        <w:rPr>
          <w:rFonts w:ascii="Arial" w:hAnsi="Arial" w:cs="Arial"/>
          <w:bCs/>
          <w:snapToGrid w:val="0"/>
          <w:sz w:val="22"/>
          <w:szCs w:val="22"/>
        </w:rPr>
        <w:t xml:space="preserve"> </w:t>
      </w:r>
      <w:r w:rsidR="002A51C2" w:rsidRPr="00485485">
        <w:rPr>
          <w:rFonts w:ascii="Arial" w:hAnsi="Arial" w:cs="Arial"/>
          <w:bCs/>
          <w:snapToGrid w:val="0"/>
          <w:sz w:val="22"/>
          <w:szCs w:val="22"/>
        </w:rPr>
        <w:t xml:space="preserve">§ 105 odst. 2 zákona č. 134/2016 Sb. </w:t>
      </w:r>
      <w:r w:rsidR="00015F8D" w:rsidRPr="00485485">
        <w:rPr>
          <w:rFonts w:ascii="Arial" w:hAnsi="Arial" w:cs="Arial"/>
          <w:bCs/>
          <w:snapToGrid w:val="0"/>
          <w:sz w:val="22"/>
          <w:szCs w:val="22"/>
        </w:rPr>
        <w:t>ne</w:t>
      </w:r>
      <w:r w:rsidR="002A51C2" w:rsidRPr="00485485">
        <w:rPr>
          <w:rFonts w:ascii="Arial" w:hAnsi="Arial" w:cs="Arial"/>
          <w:bCs/>
          <w:snapToGrid w:val="0"/>
          <w:sz w:val="22"/>
          <w:szCs w:val="22"/>
        </w:rPr>
        <w:t>vyhrazuje požadavek, že určitá část plnění veřejné zakázky nesmí být plněna poddodavatelem</w:t>
      </w:r>
      <w:r w:rsidR="000E7EAC" w:rsidRPr="00485485">
        <w:rPr>
          <w:rFonts w:ascii="Arial" w:hAnsi="Arial" w:cs="Arial"/>
          <w:bCs/>
          <w:snapToGrid w:val="0"/>
          <w:sz w:val="22"/>
          <w:szCs w:val="22"/>
        </w:rPr>
        <w:t>.</w:t>
      </w:r>
    </w:p>
    <w:p w14:paraId="75B478C8" w14:textId="3AECDDAD" w:rsidR="00507E37" w:rsidRPr="00FB3F92" w:rsidRDefault="00507E37" w:rsidP="00507E37">
      <w:pPr>
        <w:pStyle w:val="Textvbloku"/>
        <w:numPr>
          <w:ilvl w:val="0"/>
          <w:numId w:val="29"/>
        </w:numPr>
        <w:spacing w:before="60"/>
        <w:ind w:left="426" w:right="-91" w:hanging="426"/>
        <w:rPr>
          <w:rFonts w:ascii="Arial" w:hAnsi="Arial" w:cs="Arial"/>
          <w:sz w:val="22"/>
          <w:szCs w:val="22"/>
        </w:rPr>
      </w:pPr>
      <w:r w:rsidRPr="00FB3F92">
        <w:rPr>
          <w:rFonts w:ascii="Arial" w:hAnsi="Arial" w:cs="Arial"/>
          <w:sz w:val="22"/>
          <w:szCs w:val="22"/>
        </w:rPr>
        <w:t xml:space="preserve">Dílo bude </w:t>
      </w:r>
      <w:r w:rsidR="004D18D9">
        <w:rPr>
          <w:rFonts w:ascii="Arial" w:hAnsi="Arial" w:cs="Arial"/>
          <w:sz w:val="22"/>
          <w:szCs w:val="22"/>
        </w:rPr>
        <w:t xml:space="preserve">dále </w:t>
      </w:r>
      <w:r w:rsidRPr="00FB3F92">
        <w:rPr>
          <w:rFonts w:ascii="Arial" w:hAnsi="Arial" w:cs="Arial"/>
          <w:sz w:val="22"/>
          <w:szCs w:val="22"/>
        </w:rPr>
        <w:t xml:space="preserve">zhotoveno v souladu se zadávací dokumentací veřejné zakázky na služby zadané dle Vnitřního předpisu </w:t>
      </w:r>
      <w:r w:rsidR="004D18D9">
        <w:rPr>
          <w:rFonts w:ascii="Arial" w:hAnsi="Arial" w:cs="Arial"/>
          <w:sz w:val="22"/>
          <w:szCs w:val="22"/>
        </w:rPr>
        <w:t xml:space="preserve">objednatele </w:t>
      </w:r>
      <w:r w:rsidRPr="00FB3F92">
        <w:rPr>
          <w:rFonts w:ascii="Arial" w:hAnsi="Arial" w:cs="Arial"/>
          <w:sz w:val="22"/>
          <w:szCs w:val="22"/>
        </w:rPr>
        <w:t xml:space="preserve">č. </w:t>
      </w:r>
      <w:r w:rsidR="004D18D9">
        <w:rPr>
          <w:rFonts w:ascii="Arial" w:hAnsi="Arial" w:cs="Arial"/>
          <w:sz w:val="22"/>
          <w:szCs w:val="22"/>
        </w:rPr>
        <w:t>8</w:t>
      </w:r>
      <w:r w:rsidRPr="00FB3F92">
        <w:rPr>
          <w:rFonts w:ascii="Arial" w:hAnsi="Arial" w:cs="Arial"/>
          <w:sz w:val="22"/>
          <w:szCs w:val="22"/>
        </w:rPr>
        <w:t>/2021. Zhotovitel prohlašuje, že se s rozsahem zakázky jako odborně způsobilý seznámil a prohlašuje, že dílo lze podle zadání zakázky provést tak, aby sloužilo svému účelu a splňovalo všechny požadavky na něj kladené a očekávané. Zhotovitel také podrobně prostudoval soupis prací, dodávek a služeb s výkazem výměr a na základě předložených dokumentů objednatelem, které považuje za dostatečné pro zpracování nabídky, přistoupil ke zpracování nabídky. Zadání věcně definuje dílo. Od takto vymezeného rozsahu se budou posuzovat případné změny věcného rozsahu a řešení díla.</w:t>
      </w:r>
    </w:p>
    <w:p w14:paraId="278A7E34" w14:textId="389371F1" w:rsidR="00507E37" w:rsidRPr="00FB3F92" w:rsidRDefault="00507E37" w:rsidP="00507E37">
      <w:pPr>
        <w:pStyle w:val="Odstavecseseznamem"/>
        <w:numPr>
          <w:ilvl w:val="0"/>
          <w:numId w:val="29"/>
        </w:numPr>
        <w:spacing w:before="120" w:after="120"/>
        <w:ind w:left="426" w:hanging="426"/>
        <w:jc w:val="both"/>
        <w:rPr>
          <w:rFonts w:ascii="Arial" w:hAnsi="Arial" w:cs="Arial"/>
          <w:sz w:val="22"/>
          <w:szCs w:val="22"/>
        </w:rPr>
      </w:pPr>
      <w:r w:rsidRPr="00FB3F92">
        <w:rPr>
          <w:rFonts w:ascii="Arial" w:hAnsi="Arial" w:cs="Arial"/>
          <w:sz w:val="22"/>
          <w:szCs w:val="22"/>
        </w:rPr>
        <w:t xml:space="preserve">Výše uvedený rozsah požadovaného plnění je pouze předpokládaný. Smlouva nevytváří pro Objednatele kontraktační povinnost. Skutečné množství poskytnutých služeb se bude odvíjet od </w:t>
      </w:r>
      <w:r w:rsidRPr="00FB3F92">
        <w:rPr>
          <w:rFonts w:ascii="Arial" w:hAnsi="Arial" w:cs="Arial"/>
          <w:b/>
          <w:sz w:val="22"/>
          <w:szCs w:val="22"/>
        </w:rPr>
        <w:t>aktuálních potřeb Objednatele</w:t>
      </w:r>
      <w:r w:rsidRPr="00FB3F92">
        <w:rPr>
          <w:rFonts w:ascii="Arial" w:hAnsi="Arial" w:cs="Arial"/>
          <w:sz w:val="22"/>
          <w:szCs w:val="22"/>
        </w:rPr>
        <w:t xml:space="preserve">. Objednatel si vyhrazuje právo upravit rozsah požadovaného plnění, a to při zachování jednotkových cen za </w:t>
      </w:r>
      <w:smartTag w:uri="urn:schemas-microsoft-com:office:smarttags" w:element="metricconverter">
        <w:smartTagPr>
          <w:attr w:name="ProductID" w:val="1 m2"/>
        </w:smartTagPr>
        <w:r w:rsidRPr="00FB3F92">
          <w:rPr>
            <w:rFonts w:ascii="Arial" w:hAnsi="Arial" w:cs="Arial"/>
            <w:sz w:val="22"/>
            <w:szCs w:val="22"/>
          </w:rPr>
          <w:t>1 m</w:t>
        </w:r>
        <w:r w:rsidRPr="00FB3F92">
          <w:rPr>
            <w:rFonts w:ascii="Arial" w:hAnsi="Arial" w:cs="Arial"/>
            <w:sz w:val="22"/>
            <w:szCs w:val="22"/>
            <w:vertAlign w:val="superscript"/>
          </w:rPr>
          <w:t>2</w:t>
        </w:r>
      </w:smartTag>
      <w:r w:rsidRPr="00FB3F92">
        <w:rPr>
          <w:rFonts w:ascii="Arial" w:hAnsi="Arial" w:cs="Arial"/>
          <w:sz w:val="22"/>
          <w:szCs w:val="22"/>
        </w:rPr>
        <w:t xml:space="preserve"> sjednaných touto Smlouvou takto:</w:t>
      </w:r>
    </w:p>
    <w:p w14:paraId="071859F3" w14:textId="77777777" w:rsidR="00507E37" w:rsidRPr="00FB3F92" w:rsidRDefault="00507E37" w:rsidP="00507E37">
      <w:pPr>
        <w:pStyle w:val="Odstavecseseznamem"/>
        <w:numPr>
          <w:ilvl w:val="0"/>
          <w:numId w:val="32"/>
        </w:numPr>
        <w:spacing w:before="120" w:after="120"/>
        <w:jc w:val="both"/>
        <w:rPr>
          <w:rFonts w:ascii="Arial" w:hAnsi="Arial" w:cs="Arial"/>
          <w:sz w:val="22"/>
          <w:szCs w:val="22"/>
        </w:rPr>
      </w:pPr>
      <w:r w:rsidRPr="00FB3F92">
        <w:rPr>
          <w:rFonts w:ascii="Arial" w:hAnsi="Arial" w:cs="Arial"/>
          <w:sz w:val="22"/>
          <w:szCs w:val="22"/>
        </w:rPr>
        <w:t>Objednatel je oprávněn snížit celkový objem prací na předmětu díla, a to i bez souhlasu Zhotovitele, snížení však svým finančním objemem nesmí překročit ročně 30 % z předpokládaného ročního objemu sjednaných prací bez DPH.</w:t>
      </w:r>
    </w:p>
    <w:p w14:paraId="39B4C131" w14:textId="3AE45634" w:rsidR="004D18D9" w:rsidRPr="00FB3F92" w:rsidRDefault="00507E37" w:rsidP="004D18D9">
      <w:pPr>
        <w:pStyle w:val="Odstavecseseznamem"/>
        <w:numPr>
          <w:ilvl w:val="0"/>
          <w:numId w:val="32"/>
        </w:numPr>
        <w:spacing w:before="120" w:after="120"/>
        <w:jc w:val="both"/>
        <w:rPr>
          <w:rFonts w:ascii="Arial" w:hAnsi="Arial" w:cs="Arial"/>
          <w:sz w:val="22"/>
          <w:szCs w:val="22"/>
        </w:rPr>
      </w:pPr>
      <w:r w:rsidRPr="004D18D9">
        <w:rPr>
          <w:rFonts w:ascii="Arial" w:hAnsi="Arial" w:cs="Arial"/>
          <w:sz w:val="22"/>
          <w:szCs w:val="22"/>
        </w:rPr>
        <w:t>Objednatel je oprávněn doplnit předmět díla o další práce, případně dodávky, a to i</w:t>
      </w:r>
      <w:r w:rsidRPr="004D18D9">
        <w:t xml:space="preserve"> </w:t>
      </w:r>
      <w:r w:rsidRPr="004D18D9">
        <w:rPr>
          <w:rFonts w:ascii="Arial" w:hAnsi="Arial" w:cs="Arial"/>
          <w:sz w:val="22"/>
          <w:szCs w:val="22"/>
        </w:rPr>
        <w:t>bez souhlasu Zhotovitele, který je povinen požadavek Objednatele akceptovat a</w:t>
      </w:r>
      <w:r w:rsidR="004D18D9">
        <w:rPr>
          <w:rFonts w:ascii="Arial" w:hAnsi="Arial" w:cs="Arial"/>
          <w:sz w:val="22"/>
          <w:szCs w:val="22"/>
        </w:rPr>
        <w:t> </w:t>
      </w:r>
      <w:r w:rsidRPr="004D18D9">
        <w:rPr>
          <w:rFonts w:ascii="Arial" w:hAnsi="Arial" w:cs="Arial"/>
          <w:sz w:val="22"/>
          <w:szCs w:val="22"/>
        </w:rPr>
        <w:t>požadované práce, případně dodávky za úhradu zajistit za podmínky, že finanční objem požadovaného doplnění nepřekročí 10 % celkové ceny sjednaného díla bez DPH. Pokud by v daném případě mělo dojít k překročení celkové ceny sjednané touto Smlouvou</w:t>
      </w:r>
      <w:r w:rsidR="00274F3B">
        <w:rPr>
          <w:rFonts w:ascii="Arial" w:hAnsi="Arial" w:cs="Arial"/>
          <w:sz w:val="22"/>
        </w:rPr>
        <w:t xml:space="preserve"> a rozsah plnění splní limity uvedené v </w:t>
      </w:r>
      <w:r w:rsidRPr="004D18D9">
        <w:rPr>
          <w:rFonts w:ascii="Arial" w:hAnsi="Arial" w:cs="Arial"/>
          <w:sz w:val="22"/>
          <w:szCs w:val="22"/>
        </w:rPr>
        <w:t>zákon</w:t>
      </w:r>
      <w:r w:rsidR="00274F3B">
        <w:rPr>
          <w:rFonts w:ascii="Arial" w:hAnsi="Arial" w:cs="Arial"/>
          <w:sz w:val="22"/>
          <w:szCs w:val="22"/>
        </w:rPr>
        <w:t>ě</w:t>
      </w:r>
      <w:r w:rsidRPr="004D18D9">
        <w:rPr>
          <w:rFonts w:ascii="Arial" w:hAnsi="Arial" w:cs="Arial"/>
          <w:sz w:val="22"/>
          <w:szCs w:val="22"/>
        </w:rPr>
        <w:t xml:space="preserve"> č.</w:t>
      </w:r>
      <w:r w:rsidR="00274F3B">
        <w:rPr>
          <w:rFonts w:ascii="Arial" w:hAnsi="Arial" w:cs="Arial"/>
          <w:sz w:val="22"/>
          <w:szCs w:val="22"/>
        </w:rPr>
        <w:t> </w:t>
      </w:r>
      <w:r w:rsidRPr="004D18D9">
        <w:rPr>
          <w:rFonts w:ascii="Arial" w:hAnsi="Arial" w:cs="Arial"/>
          <w:sz w:val="22"/>
          <w:szCs w:val="22"/>
        </w:rPr>
        <w:t>134/2016 Sb., o zadávání veřejných zakázek v platném znění</w:t>
      </w:r>
      <w:r w:rsidR="00274F3B">
        <w:rPr>
          <w:rFonts w:ascii="Arial" w:hAnsi="Arial" w:cs="Arial"/>
          <w:sz w:val="22"/>
          <w:szCs w:val="22"/>
        </w:rPr>
        <w:t>, bude postupováno podle tohoto zákona</w:t>
      </w:r>
      <w:r w:rsidR="004D18D9" w:rsidRPr="004D18D9">
        <w:rPr>
          <w:rFonts w:ascii="Arial" w:hAnsi="Arial" w:cs="Arial"/>
          <w:sz w:val="22"/>
          <w:szCs w:val="22"/>
        </w:rPr>
        <w:t>.</w:t>
      </w:r>
      <w:r w:rsidR="004D18D9">
        <w:rPr>
          <w:rFonts w:ascii="Arial" w:hAnsi="Arial" w:cs="Arial"/>
          <w:sz w:val="22"/>
          <w:szCs w:val="22"/>
        </w:rPr>
        <w:t xml:space="preserve"> </w:t>
      </w:r>
    </w:p>
    <w:p w14:paraId="2E583BB6" w14:textId="25451608" w:rsidR="001D1B0F" w:rsidRPr="004D18D9" w:rsidRDefault="001D1B0F" w:rsidP="001D1B0F">
      <w:pPr>
        <w:pStyle w:val="Odstavecseseznamem"/>
        <w:numPr>
          <w:ilvl w:val="0"/>
          <w:numId w:val="29"/>
        </w:numPr>
        <w:spacing w:before="120" w:after="120"/>
        <w:ind w:left="426" w:hanging="426"/>
        <w:jc w:val="both"/>
        <w:rPr>
          <w:rFonts w:ascii="Arial" w:hAnsi="Arial" w:cs="Arial"/>
          <w:sz w:val="22"/>
          <w:szCs w:val="22"/>
        </w:rPr>
      </w:pPr>
      <w:r w:rsidRPr="004D18D9">
        <w:rPr>
          <w:rFonts w:ascii="Arial" w:hAnsi="Arial" w:cs="Arial"/>
          <w:sz w:val="22"/>
          <w:szCs w:val="22"/>
        </w:rPr>
        <w:lastRenderedPageBreak/>
        <w:t xml:space="preserve">Součástí předmětu plnění není materiál nezbytný pro provedení díla, čímž jsou myšleny zejména sazenice, hnojivo, kůly, pletivo apod. </w:t>
      </w:r>
      <w:r w:rsidR="00740E22">
        <w:rPr>
          <w:rFonts w:ascii="Arial" w:hAnsi="Arial" w:cs="Arial"/>
          <w:sz w:val="22"/>
          <w:szCs w:val="22"/>
        </w:rPr>
        <w:t xml:space="preserve">Případná dodávka tohoto materiálu bude řešena na základě samostatné nabídky a objednávky. </w:t>
      </w:r>
      <w:r w:rsidRPr="004D18D9">
        <w:rPr>
          <w:rFonts w:ascii="Arial" w:hAnsi="Arial" w:cs="Arial"/>
          <w:sz w:val="22"/>
          <w:szCs w:val="22"/>
        </w:rPr>
        <w:t xml:space="preserve">Naproti tomu materiál pro provádění prací, tj. zejména potřebné nářadí a nástroje, herbicidy, kotvící kůly a úvazky, ochranu proti okusu zajišťuje na svůj náklad Zhotovitel. </w:t>
      </w:r>
    </w:p>
    <w:p w14:paraId="09F78D16" w14:textId="77777777" w:rsidR="001D1B0F" w:rsidRDefault="001D1B0F" w:rsidP="001D1B0F">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sz w:val="22"/>
          <w:szCs w:val="22"/>
        </w:rPr>
        <w:t xml:space="preserve">Objednatel se zavazuje uhradit za řádné plnění poskytnuté v souladu se smlouvou cenu sjednanou ve smlouvě dle podmínek dále uvedených. </w:t>
      </w:r>
    </w:p>
    <w:p w14:paraId="78EC41E8" w14:textId="77777777" w:rsidR="001D1B0F" w:rsidRPr="00507E37" w:rsidRDefault="001D1B0F" w:rsidP="001D1B0F">
      <w:pPr>
        <w:pStyle w:val="Odstavecseseznamem"/>
        <w:spacing w:before="120" w:after="120"/>
        <w:ind w:left="426"/>
        <w:jc w:val="both"/>
        <w:rPr>
          <w:rFonts w:ascii="Arial" w:hAnsi="Arial" w:cs="Arial"/>
          <w:sz w:val="22"/>
          <w:szCs w:val="22"/>
        </w:rPr>
      </w:pPr>
    </w:p>
    <w:p w14:paraId="6D2D9950" w14:textId="77777777" w:rsidR="00E872C1" w:rsidRPr="00485485" w:rsidRDefault="00651AD5" w:rsidP="00651AD5">
      <w:pPr>
        <w:pStyle w:val="Textvbloku"/>
        <w:jc w:val="left"/>
        <w:rPr>
          <w:rFonts w:ascii="Arial" w:hAnsi="Arial" w:cs="Arial"/>
          <w:b/>
          <w:sz w:val="22"/>
          <w:u w:val="single"/>
        </w:rPr>
      </w:pPr>
      <w:r w:rsidRPr="00485485">
        <w:rPr>
          <w:rFonts w:ascii="Arial" w:hAnsi="Arial" w:cs="Arial"/>
          <w:b/>
          <w:sz w:val="22"/>
          <w:u w:val="single"/>
        </w:rPr>
        <w:t xml:space="preserve">III. </w:t>
      </w:r>
      <w:r w:rsidR="00E872C1" w:rsidRPr="00485485">
        <w:rPr>
          <w:rFonts w:ascii="Arial" w:hAnsi="Arial" w:cs="Arial"/>
          <w:b/>
          <w:sz w:val="22"/>
          <w:u w:val="single"/>
        </w:rPr>
        <w:t>ZPŮSOB KOMUNIKACE, KONTAKTNÍ ÚDAJE</w:t>
      </w:r>
    </w:p>
    <w:p w14:paraId="095F8F7F" w14:textId="77777777" w:rsidR="00E872C1" w:rsidRDefault="00E872C1" w:rsidP="00E872C1">
      <w:pPr>
        <w:pStyle w:val="Nadpislnku"/>
        <w:numPr>
          <w:ilvl w:val="0"/>
          <w:numId w:val="33"/>
        </w:numPr>
        <w:spacing w:after="120"/>
        <w:ind w:left="425" w:hanging="425"/>
        <w:rPr>
          <w:rFonts w:ascii="Arial" w:hAnsi="Arial" w:cs="Arial"/>
          <w:b w:val="0"/>
          <w:sz w:val="22"/>
          <w:szCs w:val="22"/>
          <w:u w:val="none"/>
        </w:rPr>
      </w:pPr>
      <w:r w:rsidRPr="00485485">
        <w:rPr>
          <w:rFonts w:ascii="Arial" w:hAnsi="Arial" w:cs="Arial"/>
          <w:b w:val="0"/>
          <w:sz w:val="22"/>
          <w:szCs w:val="22"/>
          <w:u w:val="none"/>
        </w:rPr>
        <w:t xml:space="preserve">Veškerá komunikace na základě </w:t>
      </w:r>
      <w:r w:rsidR="004800FA" w:rsidRPr="00485485">
        <w:rPr>
          <w:rFonts w:ascii="Arial" w:hAnsi="Arial" w:cs="Arial"/>
          <w:b w:val="0"/>
          <w:sz w:val="22"/>
          <w:szCs w:val="22"/>
          <w:u w:val="none"/>
        </w:rPr>
        <w:t>s</w:t>
      </w:r>
      <w:r w:rsidRPr="00485485">
        <w:rPr>
          <w:rFonts w:ascii="Arial" w:hAnsi="Arial" w:cs="Arial"/>
          <w:b w:val="0"/>
          <w:sz w:val="22"/>
          <w:szCs w:val="22"/>
          <w:u w:val="none"/>
        </w:rPr>
        <w:t xml:space="preserve">mlouvy je činěna písemně, není-li </w:t>
      </w:r>
      <w:r w:rsidR="004800FA" w:rsidRPr="00485485">
        <w:rPr>
          <w:rFonts w:ascii="Arial" w:hAnsi="Arial" w:cs="Arial"/>
          <w:b w:val="0"/>
          <w:sz w:val="22"/>
          <w:szCs w:val="22"/>
          <w:u w:val="none"/>
        </w:rPr>
        <w:t>s</w:t>
      </w:r>
      <w:r w:rsidRPr="00485485">
        <w:rPr>
          <w:rFonts w:ascii="Arial" w:hAnsi="Arial" w:cs="Arial"/>
          <w:b w:val="0"/>
          <w:sz w:val="22"/>
          <w:szCs w:val="22"/>
          <w:u w:val="none"/>
        </w:rPr>
        <w:t>mlouvou stanoveno jinak. Písemná komunikace probíhá v listinné nebo elektronické podobě pr</w:t>
      </w:r>
      <w:r w:rsidR="0077207D" w:rsidRPr="00485485">
        <w:rPr>
          <w:rFonts w:ascii="Arial" w:hAnsi="Arial" w:cs="Arial"/>
          <w:b w:val="0"/>
          <w:sz w:val="22"/>
          <w:szCs w:val="22"/>
          <w:u w:val="none"/>
        </w:rPr>
        <w:t xml:space="preserve">ostřednictvím doporučené pošty nebo </w:t>
      </w:r>
      <w:r w:rsidRPr="00485485">
        <w:rPr>
          <w:rFonts w:ascii="Arial" w:hAnsi="Arial" w:cs="Arial"/>
          <w:b w:val="0"/>
          <w:sz w:val="22"/>
          <w:szCs w:val="22"/>
          <w:u w:val="none"/>
        </w:rPr>
        <w:t xml:space="preserve">e-mailu </w:t>
      </w:r>
      <w:r w:rsidR="0077207D" w:rsidRPr="00485485">
        <w:rPr>
          <w:rFonts w:ascii="Arial" w:hAnsi="Arial" w:cs="Arial"/>
          <w:b w:val="0"/>
          <w:sz w:val="22"/>
          <w:szCs w:val="22"/>
          <w:u w:val="none"/>
        </w:rPr>
        <w:t>n</w:t>
      </w:r>
      <w:r w:rsidRPr="00485485">
        <w:rPr>
          <w:rFonts w:ascii="Arial" w:hAnsi="Arial" w:cs="Arial"/>
          <w:b w:val="0"/>
          <w:sz w:val="22"/>
          <w:szCs w:val="22"/>
          <w:u w:val="none"/>
        </w:rPr>
        <w:t xml:space="preserve">a adresy, které si Smluvní strany sdělí. Písemná komunikace prostřednictvím doporučené pošty se bude považovat za řádně doručenou dnem, kdy je druhá strana převezme od doručovatele. Neučiní-li tak, pak se považuje písemná komunikace dle této </w:t>
      </w:r>
      <w:r w:rsidR="004800FA" w:rsidRPr="00485485">
        <w:rPr>
          <w:rFonts w:ascii="Arial" w:hAnsi="Arial" w:cs="Arial"/>
          <w:b w:val="0"/>
          <w:sz w:val="22"/>
          <w:szCs w:val="22"/>
          <w:u w:val="none"/>
        </w:rPr>
        <w:t>s</w:t>
      </w:r>
      <w:r w:rsidRPr="00485485">
        <w:rPr>
          <w:rFonts w:ascii="Arial" w:hAnsi="Arial" w:cs="Arial"/>
          <w:b w:val="0"/>
          <w:sz w:val="22"/>
          <w:szCs w:val="22"/>
          <w:u w:val="none"/>
        </w:rPr>
        <w:t>mlouvy za doručenou třetího dne od podání písemné zprávy či dokumentu k poštovní přepravě.</w:t>
      </w:r>
    </w:p>
    <w:p w14:paraId="3210B150" w14:textId="01CD2827" w:rsidR="00E21329" w:rsidRPr="001D1B0F" w:rsidRDefault="00E21329" w:rsidP="00E21329">
      <w:pPr>
        <w:pStyle w:val="Nadpislnku"/>
        <w:numPr>
          <w:ilvl w:val="0"/>
          <w:numId w:val="33"/>
        </w:numPr>
        <w:spacing w:before="120" w:after="120"/>
        <w:ind w:left="425" w:hanging="425"/>
        <w:rPr>
          <w:rFonts w:ascii="Arial" w:hAnsi="Arial" w:cs="Arial"/>
          <w:b w:val="0"/>
          <w:sz w:val="22"/>
          <w:szCs w:val="22"/>
          <w:u w:val="none"/>
        </w:rPr>
      </w:pPr>
      <w:r w:rsidRPr="001D1B0F">
        <w:rPr>
          <w:rFonts w:ascii="Arial" w:hAnsi="Arial" w:cs="Arial"/>
          <w:b w:val="0"/>
          <w:sz w:val="22"/>
          <w:szCs w:val="22"/>
          <w:u w:val="none"/>
        </w:rPr>
        <w:t>Osobami oprávněnými jednat za Objednatele ve věcech technických jsou, tel</w:t>
      </w:r>
      <w:r w:rsidR="004D18D9">
        <w:rPr>
          <w:rFonts w:ascii="Arial" w:hAnsi="Arial" w:cs="Arial"/>
          <w:b w:val="0"/>
          <w:sz w:val="22"/>
          <w:szCs w:val="22"/>
          <w:u w:val="none"/>
        </w:rPr>
        <w:t xml:space="preserve">. </w:t>
      </w:r>
      <w:r w:rsidR="004D18D9" w:rsidRPr="004D18D9">
        <w:rPr>
          <w:rFonts w:ascii="Arial" w:hAnsi="Arial" w:cs="Arial"/>
          <w:b w:val="0"/>
          <w:sz w:val="22"/>
          <w:szCs w:val="22"/>
          <w:highlight w:val="yellow"/>
          <w:u w:val="none"/>
        </w:rPr>
        <w:t>……</w:t>
      </w:r>
      <w:r w:rsidR="004D18D9">
        <w:rPr>
          <w:rFonts w:ascii="Arial" w:hAnsi="Arial" w:cs="Arial"/>
          <w:b w:val="0"/>
          <w:sz w:val="22"/>
          <w:szCs w:val="22"/>
          <w:u w:val="none"/>
        </w:rPr>
        <w:t>.</w:t>
      </w:r>
      <w:r w:rsidRPr="001D1B0F">
        <w:rPr>
          <w:rFonts w:ascii="Arial" w:hAnsi="Arial" w:cs="Arial"/>
          <w:b w:val="0"/>
          <w:noProof/>
          <w:sz w:val="22"/>
          <w:szCs w:val="22"/>
          <w:u w:val="none"/>
        </w:rPr>
        <w:t xml:space="preserve">, email: </w:t>
      </w:r>
      <w:r w:rsidR="004D18D9" w:rsidRPr="004D18D9">
        <w:rPr>
          <w:rFonts w:ascii="Arial" w:hAnsi="Arial" w:cs="Arial"/>
          <w:b w:val="0"/>
          <w:sz w:val="22"/>
          <w:szCs w:val="22"/>
          <w:highlight w:val="yellow"/>
          <w:u w:val="none"/>
        </w:rPr>
        <w:t>……</w:t>
      </w:r>
    </w:p>
    <w:p w14:paraId="4FE17335" w14:textId="368A2208" w:rsidR="00E21329" w:rsidRPr="004D18D9" w:rsidRDefault="00E21329" w:rsidP="004D18D9">
      <w:pPr>
        <w:pStyle w:val="Nadpislnku"/>
        <w:numPr>
          <w:ilvl w:val="0"/>
          <w:numId w:val="33"/>
        </w:numPr>
        <w:spacing w:before="120" w:after="120"/>
        <w:ind w:left="425" w:hanging="425"/>
        <w:rPr>
          <w:rFonts w:ascii="Arial" w:hAnsi="Arial" w:cs="Arial"/>
          <w:b w:val="0"/>
          <w:sz w:val="22"/>
          <w:szCs w:val="22"/>
          <w:u w:val="none"/>
        </w:rPr>
      </w:pPr>
      <w:r w:rsidRPr="001D1B0F">
        <w:rPr>
          <w:rFonts w:ascii="Arial" w:hAnsi="Arial" w:cs="Arial"/>
          <w:b w:val="0"/>
          <w:noProof/>
          <w:sz w:val="22"/>
          <w:szCs w:val="22"/>
          <w:u w:val="none"/>
        </w:rPr>
        <w:t>Osobami oprávněnými jednat za Zhotovitele ve věcech technických jsou, tel.</w:t>
      </w:r>
      <w:r w:rsidR="004D18D9">
        <w:rPr>
          <w:rFonts w:ascii="Arial" w:hAnsi="Arial" w:cs="Arial"/>
          <w:b w:val="0"/>
          <w:noProof/>
          <w:sz w:val="22"/>
          <w:szCs w:val="22"/>
          <w:u w:val="none"/>
        </w:rPr>
        <w:t xml:space="preserve"> </w:t>
      </w:r>
      <w:r w:rsidR="004D18D9" w:rsidRPr="004D18D9">
        <w:rPr>
          <w:rFonts w:ascii="Arial" w:hAnsi="Arial" w:cs="Arial"/>
          <w:b w:val="0"/>
          <w:sz w:val="22"/>
          <w:szCs w:val="22"/>
          <w:highlight w:val="yellow"/>
          <w:u w:val="none"/>
        </w:rPr>
        <w:t>……</w:t>
      </w:r>
      <w:r w:rsidRPr="001D1B0F">
        <w:rPr>
          <w:rFonts w:ascii="Arial" w:hAnsi="Arial" w:cs="Arial"/>
          <w:b w:val="0"/>
          <w:noProof/>
          <w:sz w:val="22"/>
          <w:szCs w:val="22"/>
          <w:u w:val="none"/>
        </w:rPr>
        <w:t xml:space="preserve">, email: </w:t>
      </w:r>
      <w:r w:rsidR="004D18D9" w:rsidRPr="004D18D9">
        <w:rPr>
          <w:rFonts w:ascii="Arial" w:hAnsi="Arial" w:cs="Arial"/>
          <w:b w:val="0"/>
          <w:sz w:val="22"/>
          <w:szCs w:val="22"/>
          <w:highlight w:val="yellow"/>
          <w:u w:val="none"/>
        </w:rPr>
        <w:t>……</w:t>
      </w:r>
    </w:p>
    <w:p w14:paraId="170D93F8" w14:textId="77777777" w:rsidR="00AC3AFD" w:rsidRPr="00485485" w:rsidRDefault="00E872C1" w:rsidP="00E872C1">
      <w:pPr>
        <w:pStyle w:val="Nadpislnku"/>
        <w:numPr>
          <w:ilvl w:val="0"/>
          <w:numId w:val="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4. </w:t>
      </w:r>
      <w:r w:rsidRPr="00485485">
        <w:rPr>
          <w:rFonts w:ascii="Arial" w:hAnsi="Arial" w:cs="Arial"/>
          <w:b w:val="0"/>
          <w:sz w:val="22"/>
          <w:szCs w:val="22"/>
          <w:u w:val="none"/>
        </w:rPr>
        <w:tab/>
        <w:t>V případě změn ve výše uvedených kontaktních údajích se Smluvní strany zavazují tyto změny bez zbytečného odkladu nahlásit druhé Smluvní straně.</w:t>
      </w:r>
    </w:p>
    <w:p w14:paraId="7EF25127" w14:textId="77777777" w:rsidR="00C8522C" w:rsidRPr="00485485" w:rsidRDefault="00C8522C" w:rsidP="00015F8D">
      <w:pPr>
        <w:pStyle w:val="Textvbloku"/>
        <w:rPr>
          <w:rFonts w:ascii="Arial" w:hAnsi="Arial" w:cs="Arial"/>
          <w:b/>
          <w:sz w:val="22"/>
        </w:rPr>
      </w:pPr>
    </w:p>
    <w:p w14:paraId="312050FC" w14:textId="77777777" w:rsidR="000D1881" w:rsidRPr="00485485" w:rsidRDefault="00E872C1" w:rsidP="00015F8D">
      <w:pPr>
        <w:pStyle w:val="Textvbloku"/>
        <w:rPr>
          <w:rFonts w:ascii="Arial" w:hAnsi="Arial" w:cs="Arial"/>
          <w:b/>
          <w:sz w:val="22"/>
          <w:u w:val="single"/>
        </w:rPr>
      </w:pPr>
      <w:r w:rsidRPr="00485485">
        <w:rPr>
          <w:rFonts w:ascii="Arial" w:hAnsi="Arial" w:cs="Arial"/>
          <w:b/>
          <w:sz w:val="22"/>
          <w:u w:val="single"/>
        </w:rPr>
        <w:t>IV</w:t>
      </w:r>
      <w:r w:rsidR="00CE2FFE" w:rsidRPr="00485485">
        <w:rPr>
          <w:rFonts w:ascii="Arial" w:hAnsi="Arial" w:cs="Arial"/>
          <w:b/>
          <w:sz w:val="22"/>
          <w:u w:val="single"/>
        </w:rPr>
        <w:t>. DOBA PLNĚNÍ A MÍSTO PLNĚNÍ</w:t>
      </w:r>
    </w:p>
    <w:p w14:paraId="3FCFAB4A" w14:textId="77777777" w:rsidR="000D1881" w:rsidRPr="00485485" w:rsidRDefault="000D1881" w:rsidP="00015F8D">
      <w:pPr>
        <w:pStyle w:val="Textvbloku"/>
        <w:rPr>
          <w:rFonts w:ascii="Arial" w:hAnsi="Arial" w:cs="Arial"/>
          <w:sz w:val="22"/>
        </w:rPr>
      </w:pPr>
    </w:p>
    <w:p w14:paraId="1CEB0443" w14:textId="77777777" w:rsidR="00C937B0" w:rsidRPr="00485485" w:rsidRDefault="004E3E12" w:rsidP="00E872C1">
      <w:pPr>
        <w:pStyle w:val="Odstavecseseznamem"/>
        <w:numPr>
          <w:ilvl w:val="0"/>
          <w:numId w:val="19"/>
        </w:numPr>
        <w:spacing w:before="120" w:after="120"/>
        <w:ind w:left="284" w:hanging="284"/>
        <w:jc w:val="both"/>
        <w:rPr>
          <w:rFonts w:ascii="Arial" w:hAnsi="Arial" w:cs="Arial"/>
          <w:b/>
          <w:sz w:val="22"/>
          <w:szCs w:val="22"/>
        </w:rPr>
      </w:pPr>
      <w:bookmarkStart w:id="3" w:name="_Hlk5192743"/>
      <w:r w:rsidRPr="00485485">
        <w:rPr>
          <w:rFonts w:ascii="Arial" w:hAnsi="Arial" w:cs="Arial"/>
          <w:sz w:val="22"/>
          <w:szCs w:val="22"/>
        </w:rPr>
        <w:t>T</w:t>
      </w:r>
      <w:r w:rsidR="001D42FA" w:rsidRPr="00485485">
        <w:rPr>
          <w:rFonts w:ascii="Arial" w:hAnsi="Arial" w:cs="Arial"/>
          <w:sz w:val="22"/>
          <w:szCs w:val="22"/>
        </w:rPr>
        <w:t>ermín</w:t>
      </w:r>
      <w:r w:rsidR="00C937B0" w:rsidRPr="00485485">
        <w:rPr>
          <w:rFonts w:ascii="Arial" w:hAnsi="Arial" w:cs="Arial"/>
          <w:sz w:val="22"/>
          <w:szCs w:val="22"/>
        </w:rPr>
        <w:t>y</w:t>
      </w:r>
      <w:r w:rsidR="001D42FA" w:rsidRPr="00485485">
        <w:rPr>
          <w:rFonts w:ascii="Arial" w:hAnsi="Arial" w:cs="Arial"/>
          <w:sz w:val="22"/>
          <w:szCs w:val="22"/>
        </w:rPr>
        <w:t xml:space="preserve"> </w:t>
      </w:r>
      <w:r w:rsidR="00012958" w:rsidRPr="00485485">
        <w:rPr>
          <w:rFonts w:ascii="Arial" w:hAnsi="Arial" w:cs="Arial"/>
          <w:sz w:val="22"/>
          <w:szCs w:val="22"/>
        </w:rPr>
        <w:t xml:space="preserve">plnění </w:t>
      </w:r>
    </w:p>
    <w:p w14:paraId="7F0F31AA" w14:textId="77777777" w:rsidR="00C937B0" w:rsidRPr="00485485" w:rsidRDefault="008E7BBA" w:rsidP="00CE2FFE">
      <w:pPr>
        <w:pStyle w:val="Odstavecseseznamem"/>
        <w:tabs>
          <w:tab w:val="left" w:pos="5670"/>
        </w:tabs>
        <w:spacing w:before="120"/>
        <w:ind w:left="284"/>
        <w:jc w:val="both"/>
        <w:rPr>
          <w:rFonts w:ascii="Arial" w:hAnsi="Arial" w:cs="Arial"/>
          <w:sz w:val="22"/>
          <w:szCs w:val="22"/>
        </w:rPr>
      </w:pPr>
      <w:r w:rsidRPr="00485485">
        <w:rPr>
          <w:rFonts w:ascii="Arial" w:hAnsi="Arial" w:cs="Arial"/>
          <w:sz w:val="22"/>
          <w:szCs w:val="22"/>
        </w:rPr>
        <w:t>T</w:t>
      </w:r>
      <w:r w:rsidR="00C937B0" w:rsidRPr="00485485">
        <w:rPr>
          <w:rFonts w:ascii="Arial" w:hAnsi="Arial" w:cs="Arial"/>
          <w:sz w:val="22"/>
          <w:szCs w:val="22"/>
        </w:rPr>
        <w:t>ermín zahájení doby plnění</w:t>
      </w:r>
      <w:r w:rsidR="00CE2FFE" w:rsidRPr="00485485">
        <w:rPr>
          <w:rFonts w:ascii="Arial" w:hAnsi="Arial" w:cs="Arial"/>
          <w:sz w:val="22"/>
          <w:szCs w:val="22"/>
        </w:rPr>
        <w:t xml:space="preserve"> </w:t>
      </w:r>
      <w:r w:rsidR="00C937B0" w:rsidRPr="00485485">
        <w:rPr>
          <w:rFonts w:ascii="Arial" w:hAnsi="Arial" w:cs="Arial"/>
          <w:sz w:val="22"/>
          <w:szCs w:val="22"/>
        </w:rPr>
        <w:t>a předání místa plnění:</w:t>
      </w:r>
      <w:r w:rsidR="00CA45FF" w:rsidRPr="00485485">
        <w:rPr>
          <w:rFonts w:ascii="Arial" w:hAnsi="Arial" w:cs="Arial"/>
          <w:sz w:val="22"/>
          <w:szCs w:val="22"/>
        </w:rPr>
        <w:t xml:space="preserve">        </w:t>
      </w:r>
      <w:r w:rsidR="00CE2FFE" w:rsidRPr="00485485">
        <w:rPr>
          <w:rFonts w:ascii="Arial" w:hAnsi="Arial" w:cs="Arial"/>
          <w:sz w:val="22"/>
          <w:szCs w:val="22"/>
        </w:rPr>
        <w:tab/>
      </w:r>
      <w:r w:rsidR="005C4562">
        <w:rPr>
          <w:rFonts w:ascii="Arial" w:hAnsi="Arial" w:cs="Arial"/>
          <w:sz w:val="22"/>
          <w:szCs w:val="22"/>
        </w:rPr>
        <w:t>01.04.2023</w:t>
      </w:r>
      <w:r w:rsidR="00C937B0" w:rsidRPr="00485485">
        <w:rPr>
          <w:rFonts w:ascii="Arial" w:hAnsi="Arial" w:cs="Arial"/>
          <w:sz w:val="22"/>
          <w:szCs w:val="22"/>
        </w:rPr>
        <w:tab/>
        <w:t xml:space="preserve"> </w:t>
      </w:r>
    </w:p>
    <w:bookmarkEnd w:id="3"/>
    <w:p w14:paraId="04F130DC" w14:textId="77777777" w:rsidR="00A95726" w:rsidRPr="00485485" w:rsidRDefault="00CA45FF" w:rsidP="00ED2CC0">
      <w:pPr>
        <w:tabs>
          <w:tab w:val="left" w:pos="284"/>
          <w:tab w:val="left" w:pos="5103"/>
        </w:tabs>
        <w:spacing w:before="60" w:after="120"/>
        <w:ind w:left="5103" w:hanging="5103"/>
        <w:rPr>
          <w:rFonts w:ascii="Arial" w:hAnsi="Arial" w:cs="Arial"/>
          <w:b/>
          <w:sz w:val="22"/>
          <w:szCs w:val="22"/>
        </w:rPr>
      </w:pPr>
      <w:r w:rsidRPr="00485485">
        <w:rPr>
          <w:rFonts w:ascii="Arial" w:hAnsi="Arial" w:cs="Arial"/>
          <w:sz w:val="22"/>
          <w:szCs w:val="22"/>
        </w:rPr>
        <w:t xml:space="preserve">     Ukončení doby plnění:                                             </w:t>
      </w:r>
      <w:r w:rsidR="00CE2FFE" w:rsidRPr="00485485">
        <w:rPr>
          <w:rFonts w:ascii="Arial" w:hAnsi="Arial" w:cs="Arial"/>
          <w:sz w:val="22"/>
          <w:szCs w:val="22"/>
        </w:rPr>
        <w:tab/>
      </w:r>
      <w:r w:rsidR="00CE2FFE" w:rsidRPr="00485485">
        <w:rPr>
          <w:rFonts w:ascii="Arial" w:hAnsi="Arial" w:cs="Arial"/>
          <w:sz w:val="22"/>
          <w:szCs w:val="22"/>
        </w:rPr>
        <w:tab/>
      </w:r>
      <w:r w:rsidR="008F1B89" w:rsidRPr="00485485">
        <w:rPr>
          <w:rFonts w:ascii="Arial" w:hAnsi="Arial" w:cs="Arial"/>
          <w:sz w:val="22"/>
          <w:szCs w:val="22"/>
        </w:rPr>
        <w:t>30</w:t>
      </w:r>
      <w:r w:rsidRPr="00485485">
        <w:rPr>
          <w:rFonts w:ascii="Arial" w:hAnsi="Arial" w:cs="Arial"/>
          <w:sz w:val="22"/>
          <w:szCs w:val="22"/>
        </w:rPr>
        <w:t>.11.</w:t>
      </w:r>
      <w:r w:rsidR="008F1B89" w:rsidRPr="00485485">
        <w:rPr>
          <w:rFonts w:ascii="Arial" w:hAnsi="Arial" w:cs="Arial"/>
          <w:sz w:val="22"/>
          <w:szCs w:val="22"/>
        </w:rPr>
        <w:t>2023</w:t>
      </w:r>
    </w:p>
    <w:p w14:paraId="33EC2331" w14:textId="6C4859C8" w:rsidR="00CA45FF" w:rsidRPr="00485485" w:rsidRDefault="00CA45FF" w:rsidP="008F1B89">
      <w:pPr>
        <w:pStyle w:val="Odstavecseseznamem"/>
        <w:numPr>
          <w:ilvl w:val="0"/>
          <w:numId w:val="25"/>
        </w:numPr>
        <w:spacing w:before="120" w:after="120"/>
        <w:ind w:left="426"/>
        <w:jc w:val="both"/>
        <w:rPr>
          <w:rFonts w:ascii="Arial" w:hAnsi="Arial" w:cs="Arial"/>
          <w:sz w:val="22"/>
          <w:szCs w:val="22"/>
        </w:rPr>
      </w:pPr>
      <w:r w:rsidRPr="00485485">
        <w:rPr>
          <w:rFonts w:ascii="Arial" w:eastAsia="Calibri" w:hAnsi="Arial" w:cs="Arial"/>
          <w:sz w:val="22"/>
          <w:szCs w:val="22"/>
        </w:rPr>
        <w:t xml:space="preserve">Zhotovitel je povinen předložit ke dni předání místa plnění harmonogram postupu prací </w:t>
      </w:r>
      <w:r w:rsidR="004D18D9" w:rsidRPr="00485485">
        <w:rPr>
          <w:rFonts w:ascii="Arial" w:eastAsia="Calibri" w:hAnsi="Arial" w:cs="Arial"/>
          <w:sz w:val="22"/>
          <w:szCs w:val="22"/>
        </w:rPr>
        <w:t>a</w:t>
      </w:r>
      <w:r w:rsidR="004D18D9">
        <w:rPr>
          <w:rFonts w:ascii="Arial" w:eastAsia="Calibri" w:hAnsi="Arial" w:cs="Arial"/>
          <w:sz w:val="22"/>
          <w:szCs w:val="22"/>
        </w:rPr>
        <w:t> </w:t>
      </w:r>
      <w:r w:rsidRPr="00485485">
        <w:rPr>
          <w:rFonts w:ascii="Arial" w:eastAsia="Calibri" w:hAnsi="Arial" w:cs="Arial"/>
          <w:sz w:val="22"/>
          <w:szCs w:val="22"/>
        </w:rPr>
        <w:t xml:space="preserve">služeb členěný na kalendářní týdny a jednotlivé lokality. Zhotovitel </w:t>
      </w:r>
      <w:r w:rsidRPr="00485485">
        <w:rPr>
          <w:rFonts w:ascii="Arial" w:hAnsi="Arial" w:cs="Arial"/>
          <w:sz w:val="22"/>
          <w:szCs w:val="22"/>
        </w:rPr>
        <w:t>je povinen zpracovat harmonogram se vší odbornou péči, kterou lze od odborného dodavatele očekávat, a to především s ohledem na vegetační období stromů a zeleně</w:t>
      </w:r>
      <w:r w:rsidR="00026E7F" w:rsidRPr="00485485">
        <w:rPr>
          <w:rFonts w:ascii="Arial" w:hAnsi="Arial" w:cs="Arial"/>
          <w:sz w:val="22"/>
          <w:szCs w:val="22"/>
        </w:rPr>
        <w:t xml:space="preserve"> a v souladu s přílohou </w:t>
      </w:r>
      <w:r w:rsidR="00426CFD" w:rsidRPr="00485485">
        <w:rPr>
          <w:rFonts w:ascii="Arial" w:hAnsi="Arial" w:cs="Arial"/>
          <w:sz w:val="22"/>
          <w:szCs w:val="22"/>
        </w:rPr>
        <w:br/>
      </w:r>
      <w:r w:rsidR="00026E7F" w:rsidRPr="00485485">
        <w:rPr>
          <w:rFonts w:ascii="Arial" w:hAnsi="Arial" w:cs="Arial"/>
          <w:sz w:val="22"/>
          <w:szCs w:val="22"/>
        </w:rPr>
        <w:t>č.</w:t>
      </w:r>
      <w:r w:rsidR="00426CFD" w:rsidRPr="00485485">
        <w:rPr>
          <w:rFonts w:ascii="Arial" w:hAnsi="Arial" w:cs="Arial"/>
          <w:sz w:val="22"/>
          <w:szCs w:val="22"/>
        </w:rPr>
        <w:t xml:space="preserve"> </w:t>
      </w:r>
      <w:r w:rsidR="00026E7F" w:rsidRPr="00485485">
        <w:rPr>
          <w:rFonts w:ascii="Arial" w:hAnsi="Arial" w:cs="Arial"/>
          <w:sz w:val="22"/>
          <w:szCs w:val="22"/>
        </w:rPr>
        <w:t xml:space="preserve">4 </w:t>
      </w:r>
      <w:r w:rsidR="004800FA" w:rsidRPr="00485485">
        <w:rPr>
          <w:rFonts w:ascii="Arial" w:hAnsi="Arial" w:cs="Arial"/>
          <w:sz w:val="22"/>
          <w:szCs w:val="22"/>
        </w:rPr>
        <w:t>s</w:t>
      </w:r>
      <w:r w:rsidR="00026E7F" w:rsidRPr="00485485">
        <w:rPr>
          <w:rFonts w:ascii="Arial" w:hAnsi="Arial" w:cs="Arial"/>
          <w:sz w:val="22"/>
          <w:szCs w:val="22"/>
        </w:rPr>
        <w:t>mlouvy</w:t>
      </w:r>
      <w:r w:rsidRPr="00485485">
        <w:rPr>
          <w:rFonts w:ascii="Arial" w:hAnsi="Arial" w:cs="Arial"/>
          <w:sz w:val="22"/>
          <w:szCs w:val="22"/>
        </w:rPr>
        <w:t>. Objednatel si však vyhrazuje právo na změnu předloženého návrhu harmonogramu.</w:t>
      </w:r>
    </w:p>
    <w:p w14:paraId="050EDC48" w14:textId="77777777" w:rsidR="00CA45FF" w:rsidRPr="00485485" w:rsidRDefault="00CA45FF" w:rsidP="008F1B89">
      <w:pPr>
        <w:pStyle w:val="Odstavecseseznamem"/>
        <w:numPr>
          <w:ilvl w:val="0"/>
          <w:numId w:val="25"/>
        </w:numPr>
        <w:autoSpaceDE w:val="0"/>
        <w:autoSpaceDN w:val="0"/>
        <w:adjustRightInd w:val="0"/>
        <w:spacing w:before="120"/>
        <w:ind w:left="426"/>
        <w:jc w:val="both"/>
        <w:rPr>
          <w:rFonts w:ascii="Arial" w:hAnsi="Arial" w:cs="Arial"/>
          <w:sz w:val="22"/>
          <w:szCs w:val="22"/>
        </w:rPr>
      </w:pPr>
      <w:r w:rsidRPr="00485485">
        <w:rPr>
          <w:rFonts w:ascii="Arial" w:hAnsi="Arial" w:cs="Arial"/>
          <w:sz w:val="22"/>
          <w:szCs w:val="22"/>
        </w:rPr>
        <w:t>Objednatel je oprávněn stanovit počátek zahájení prací, u kterých je tak stanoveno v technologickém předpise</w:t>
      </w:r>
      <w:r w:rsidR="00026E7F" w:rsidRPr="00485485">
        <w:rPr>
          <w:rFonts w:ascii="Arial" w:hAnsi="Arial" w:cs="Arial"/>
          <w:sz w:val="22"/>
          <w:szCs w:val="22"/>
        </w:rPr>
        <w:t xml:space="preserve"> (příloha č. 4 smlouvy)</w:t>
      </w:r>
      <w:r w:rsidRPr="00485485">
        <w:rPr>
          <w:rFonts w:ascii="Arial" w:hAnsi="Arial" w:cs="Arial"/>
          <w:sz w:val="22"/>
          <w:szCs w:val="22"/>
        </w:rPr>
        <w:t xml:space="preserve"> individuálně podle stavu předmětu díla.</w:t>
      </w:r>
    </w:p>
    <w:p w14:paraId="26256297" w14:textId="77777777" w:rsidR="00CA45FF" w:rsidRDefault="00CA45FF" w:rsidP="008F1B89">
      <w:pPr>
        <w:pStyle w:val="Odstavecseseznamem"/>
        <w:numPr>
          <w:ilvl w:val="0"/>
          <w:numId w:val="25"/>
        </w:numPr>
        <w:autoSpaceDE w:val="0"/>
        <w:autoSpaceDN w:val="0"/>
        <w:adjustRightInd w:val="0"/>
        <w:spacing w:before="120"/>
        <w:ind w:left="426" w:hanging="426"/>
        <w:jc w:val="both"/>
        <w:rPr>
          <w:rFonts w:ascii="Arial" w:hAnsi="Arial" w:cs="Arial"/>
          <w:sz w:val="22"/>
          <w:szCs w:val="22"/>
        </w:rPr>
      </w:pPr>
      <w:r w:rsidRPr="00485485">
        <w:rPr>
          <w:rFonts w:ascii="Arial" w:hAnsi="Arial" w:cs="Arial"/>
          <w:sz w:val="22"/>
          <w:szCs w:val="22"/>
        </w:rPr>
        <w:t xml:space="preserve">Termíny zahájení </w:t>
      </w:r>
      <w:r w:rsidR="00507E37">
        <w:rPr>
          <w:rFonts w:ascii="Arial" w:hAnsi="Arial" w:cs="Arial"/>
          <w:sz w:val="22"/>
          <w:szCs w:val="22"/>
        </w:rPr>
        <w:t xml:space="preserve">a ukončení </w:t>
      </w:r>
      <w:r w:rsidRPr="00485485">
        <w:rPr>
          <w:rFonts w:ascii="Arial" w:hAnsi="Arial" w:cs="Arial"/>
          <w:sz w:val="22"/>
          <w:szCs w:val="22"/>
        </w:rPr>
        <w:t xml:space="preserve">prací uvedené v technologickém předpisu, harmonogramu postupu prací, </w:t>
      </w:r>
      <w:r w:rsidR="004800FA" w:rsidRPr="00485485">
        <w:rPr>
          <w:rFonts w:ascii="Arial" w:hAnsi="Arial" w:cs="Arial"/>
          <w:sz w:val="22"/>
          <w:szCs w:val="22"/>
        </w:rPr>
        <w:t>s</w:t>
      </w:r>
      <w:r w:rsidRPr="00485485">
        <w:rPr>
          <w:rFonts w:ascii="Arial" w:hAnsi="Arial" w:cs="Arial"/>
          <w:sz w:val="22"/>
          <w:szCs w:val="22"/>
        </w:rPr>
        <w:t>mlouvě včetně dodatků, zápisu v provozním deníku či jiném dokumentu, ve kterém se obě smluvní strany na termínu dohodly, jsou pro Zhotovitele závazné, pokud se písemně nedohodnou jinak.</w:t>
      </w:r>
    </w:p>
    <w:p w14:paraId="64343558" w14:textId="2EA94C70" w:rsidR="00507E37" w:rsidRPr="00C346C5" w:rsidRDefault="00507E37" w:rsidP="00C346C5">
      <w:pPr>
        <w:pStyle w:val="Odstavecseseznamem"/>
        <w:autoSpaceDE w:val="0"/>
        <w:autoSpaceDN w:val="0"/>
        <w:adjustRightInd w:val="0"/>
        <w:spacing w:before="120"/>
        <w:ind w:left="426"/>
        <w:jc w:val="both"/>
        <w:rPr>
          <w:rFonts w:ascii="Arial" w:hAnsi="Arial" w:cs="Arial"/>
          <w:sz w:val="22"/>
          <w:szCs w:val="22"/>
        </w:rPr>
      </w:pPr>
      <w:r w:rsidRPr="00FB3F92">
        <w:rPr>
          <w:rFonts w:ascii="Arial" w:hAnsi="Arial" w:cs="Arial"/>
          <w:sz w:val="22"/>
          <w:szCs w:val="22"/>
        </w:rPr>
        <w:t xml:space="preserve">Pokud je stanoven termín zahájení a ukončení prací, je zhotovitel povinen postupovat tak, aby v polovině sjednané lhůty realizace nebo cyklu prací příslušného vegetačního období byly </w:t>
      </w:r>
      <w:r w:rsidRPr="00FB3F92">
        <w:rPr>
          <w:rFonts w:ascii="Arial" w:hAnsi="Arial" w:cs="Arial"/>
          <w:sz w:val="22"/>
          <w:szCs w:val="22"/>
        </w:rPr>
        <w:lastRenderedPageBreak/>
        <w:t xml:space="preserve">provedeny práce a dodávky ve finančním objemu minimálně 40 % z objemu předmětných prací. </w:t>
      </w:r>
    </w:p>
    <w:p w14:paraId="41EF68B5" w14:textId="6668DA2A" w:rsidR="00CA45FF" w:rsidRDefault="00CA45FF" w:rsidP="008F1B89">
      <w:pPr>
        <w:pStyle w:val="Odstavecseseznamem"/>
        <w:numPr>
          <w:ilvl w:val="0"/>
          <w:numId w:val="25"/>
        </w:numPr>
        <w:autoSpaceDE w:val="0"/>
        <w:autoSpaceDN w:val="0"/>
        <w:adjustRightInd w:val="0"/>
        <w:spacing w:before="120"/>
        <w:ind w:left="426" w:hanging="426"/>
        <w:jc w:val="both"/>
        <w:rPr>
          <w:rFonts w:ascii="Arial" w:hAnsi="Arial" w:cs="Arial"/>
          <w:sz w:val="22"/>
          <w:szCs w:val="22"/>
        </w:rPr>
      </w:pPr>
      <w:r w:rsidRPr="00485485">
        <w:rPr>
          <w:rFonts w:ascii="Arial" w:hAnsi="Arial" w:cs="Arial"/>
          <w:sz w:val="22"/>
          <w:szCs w:val="22"/>
        </w:rPr>
        <w:t>U prací, kde je tak stanoveno v technologickém postupu a kde je Zhotovitel vázán dodržením kval</w:t>
      </w:r>
      <w:r w:rsidR="00026E7F" w:rsidRPr="00485485">
        <w:rPr>
          <w:rFonts w:ascii="Arial" w:hAnsi="Arial" w:cs="Arial"/>
          <w:sz w:val="22"/>
          <w:szCs w:val="22"/>
        </w:rPr>
        <w:t xml:space="preserve">ity a vzhledu předmětu díla, si </w:t>
      </w:r>
      <w:r w:rsidRPr="00485485">
        <w:rPr>
          <w:rFonts w:ascii="Arial" w:hAnsi="Arial" w:cs="Arial"/>
          <w:sz w:val="22"/>
          <w:szCs w:val="22"/>
        </w:rPr>
        <w:t xml:space="preserve">Zhotovitel určuje termíny zahájení, průběhu a ukončení samostatně tak, aby byly přednostně dodrženy požadované parametry kvality, případně vzhledu, vývoje vegetace apod. </w:t>
      </w:r>
      <w:r w:rsidR="00507E37">
        <w:rPr>
          <w:rFonts w:ascii="Arial" w:hAnsi="Arial" w:cs="Arial"/>
          <w:sz w:val="22"/>
          <w:szCs w:val="22"/>
        </w:rPr>
        <w:t xml:space="preserve">O termínech provádění technologických operací informuje vhodným </w:t>
      </w:r>
      <w:r w:rsidR="00740E22">
        <w:rPr>
          <w:rFonts w:ascii="Arial" w:hAnsi="Arial" w:cs="Arial"/>
          <w:sz w:val="22"/>
          <w:szCs w:val="22"/>
        </w:rPr>
        <w:t xml:space="preserve">prokazatelným </w:t>
      </w:r>
      <w:r w:rsidR="00507E37">
        <w:rPr>
          <w:rFonts w:ascii="Arial" w:hAnsi="Arial" w:cs="Arial"/>
          <w:sz w:val="22"/>
          <w:szCs w:val="22"/>
        </w:rPr>
        <w:t>způsobem objednatele</w:t>
      </w:r>
      <w:r w:rsidR="007614F2">
        <w:rPr>
          <w:rFonts w:ascii="Arial" w:hAnsi="Arial" w:cs="Arial"/>
          <w:sz w:val="22"/>
          <w:szCs w:val="22"/>
        </w:rPr>
        <w:t>,</w:t>
      </w:r>
      <w:r w:rsidR="00507E37">
        <w:rPr>
          <w:rFonts w:ascii="Arial" w:hAnsi="Arial" w:cs="Arial"/>
          <w:sz w:val="22"/>
          <w:szCs w:val="22"/>
        </w:rPr>
        <w:t xml:space="preserve"> a to nejpozději do zahájení těchto prací popř. cyklů prací.</w:t>
      </w:r>
    </w:p>
    <w:p w14:paraId="1890BC47" w14:textId="77777777" w:rsidR="00EA699B" w:rsidRPr="00EA699B" w:rsidRDefault="00EA699B" w:rsidP="00EA699B">
      <w:pPr>
        <w:pStyle w:val="Odstavecseseznamem"/>
        <w:rPr>
          <w:rFonts w:ascii="Arial" w:hAnsi="Arial" w:cs="Arial"/>
          <w:sz w:val="22"/>
          <w:szCs w:val="22"/>
        </w:rPr>
      </w:pPr>
    </w:p>
    <w:p w14:paraId="03939F14" w14:textId="77777777" w:rsidR="00EA699B" w:rsidRPr="00EA699B" w:rsidRDefault="00EA699B" w:rsidP="00EA699B">
      <w:pPr>
        <w:pStyle w:val="Odstavecseseznamem"/>
        <w:numPr>
          <w:ilvl w:val="0"/>
          <w:numId w:val="25"/>
        </w:numPr>
        <w:autoSpaceDE w:val="0"/>
        <w:autoSpaceDN w:val="0"/>
        <w:adjustRightInd w:val="0"/>
        <w:spacing w:before="120"/>
        <w:ind w:left="426" w:hanging="426"/>
        <w:jc w:val="both"/>
        <w:rPr>
          <w:rFonts w:ascii="Arial" w:hAnsi="Arial" w:cs="Arial"/>
          <w:sz w:val="22"/>
          <w:szCs w:val="22"/>
        </w:rPr>
      </w:pPr>
      <w:r w:rsidRPr="00EA699B">
        <w:rPr>
          <w:rFonts w:ascii="Arial" w:hAnsi="Arial" w:cs="Arial"/>
          <w:sz w:val="22"/>
          <w:szCs w:val="22"/>
        </w:rPr>
        <w:t xml:space="preserve">V případech havárie způsobené živelnou pohromou, povětrnostními vlivy, vandalismem apod. je Zhotovitel povinen odstranit havarijní stav do 1 pracovního dne ode dne jejího nahlášení Zhotoviteli na výše uvedené kontaktní telefonní číslo nebo email, nebude-li s ohledem na konkrétní podmínky havárie dohodnuto jinak. </w:t>
      </w:r>
    </w:p>
    <w:p w14:paraId="514A66FB" w14:textId="77777777" w:rsidR="00EA699B" w:rsidRPr="00EA699B" w:rsidRDefault="00EA699B" w:rsidP="00EA699B">
      <w:pPr>
        <w:pStyle w:val="Odstavecseseznamem"/>
        <w:numPr>
          <w:ilvl w:val="0"/>
          <w:numId w:val="25"/>
        </w:numPr>
        <w:autoSpaceDE w:val="0"/>
        <w:autoSpaceDN w:val="0"/>
        <w:adjustRightInd w:val="0"/>
        <w:spacing w:before="120"/>
        <w:ind w:left="426" w:hanging="426"/>
        <w:jc w:val="both"/>
        <w:rPr>
          <w:rFonts w:ascii="Arial" w:hAnsi="Arial" w:cs="Arial"/>
          <w:sz w:val="22"/>
          <w:szCs w:val="22"/>
        </w:rPr>
      </w:pPr>
      <w:r w:rsidRPr="00EA699B">
        <w:rPr>
          <w:rFonts w:ascii="Arial" w:hAnsi="Arial" w:cs="Arial"/>
          <w:sz w:val="22"/>
          <w:szCs w:val="22"/>
        </w:rPr>
        <w:t>Pokud by stav předmětu díla mohl způsobit nebezpečí ohrožení zdraví či života osob nebo nebezpečí způsobení škody, je Zhotovitel povinen zahájit práce na odvrácení tohoto nebezpečí samostatně.</w:t>
      </w:r>
    </w:p>
    <w:p w14:paraId="2E5D852D" w14:textId="2FE6250D" w:rsidR="00EA699B" w:rsidRPr="00EA699B" w:rsidRDefault="00EA699B" w:rsidP="00EA699B">
      <w:pPr>
        <w:pStyle w:val="Odstavecseseznamem"/>
        <w:numPr>
          <w:ilvl w:val="0"/>
          <w:numId w:val="25"/>
        </w:numPr>
        <w:spacing w:before="120" w:after="120"/>
        <w:ind w:left="426" w:right="227" w:hanging="426"/>
        <w:jc w:val="both"/>
        <w:rPr>
          <w:rFonts w:ascii="Arial" w:hAnsi="Arial" w:cs="Arial"/>
          <w:sz w:val="22"/>
          <w:szCs w:val="22"/>
        </w:rPr>
      </w:pPr>
      <w:r w:rsidRPr="00EA699B">
        <w:rPr>
          <w:rFonts w:ascii="Arial" w:eastAsia="Calibri" w:hAnsi="Arial" w:cs="Arial"/>
          <w:sz w:val="22"/>
          <w:szCs w:val="22"/>
        </w:rPr>
        <w:t>Dílo může být protokolárně předáno po dohodě smluvních stran i dříve, pokud to umožní klimatické</w:t>
      </w:r>
      <w:r w:rsidR="007614F2">
        <w:rPr>
          <w:rFonts w:ascii="Arial" w:eastAsia="Calibri" w:hAnsi="Arial" w:cs="Arial"/>
          <w:sz w:val="22"/>
          <w:szCs w:val="22"/>
        </w:rPr>
        <w:t xml:space="preserve"> </w:t>
      </w:r>
      <w:r w:rsidRPr="00EA699B">
        <w:rPr>
          <w:rFonts w:ascii="Arial" w:eastAsia="Calibri" w:hAnsi="Arial" w:cs="Arial"/>
          <w:sz w:val="22"/>
          <w:szCs w:val="22"/>
        </w:rPr>
        <w:t>podmínky a technologické postupy.</w:t>
      </w:r>
    </w:p>
    <w:p w14:paraId="54CAC898" w14:textId="77777777" w:rsidR="00EA699B" w:rsidRPr="00EA699B" w:rsidRDefault="00EA699B" w:rsidP="00EA699B">
      <w:pPr>
        <w:autoSpaceDE w:val="0"/>
        <w:autoSpaceDN w:val="0"/>
        <w:adjustRightInd w:val="0"/>
        <w:spacing w:before="120"/>
        <w:jc w:val="both"/>
        <w:rPr>
          <w:rFonts w:ascii="Arial" w:hAnsi="Arial" w:cs="Arial"/>
          <w:sz w:val="22"/>
          <w:szCs w:val="22"/>
        </w:rPr>
      </w:pPr>
    </w:p>
    <w:p w14:paraId="027E405F" w14:textId="2B283EB0" w:rsidR="008F1B89" w:rsidRPr="00485485" w:rsidRDefault="000D1881" w:rsidP="008F1B89">
      <w:pPr>
        <w:pStyle w:val="Odstavecseseznamem"/>
        <w:numPr>
          <w:ilvl w:val="0"/>
          <w:numId w:val="25"/>
        </w:numPr>
        <w:spacing w:before="120" w:after="120"/>
        <w:ind w:left="426" w:hanging="426"/>
        <w:jc w:val="both"/>
        <w:rPr>
          <w:rFonts w:ascii="Arial" w:hAnsi="Arial" w:cs="Arial"/>
          <w:sz w:val="22"/>
          <w:szCs w:val="22"/>
        </w:rPr>
      </w:pPr>
      <w:r w:rsidRPr="00485485">
        <w:rPr>
          <w:rFonts w:ascii="Arial" w:hAnsi="Arial" w:cs="Arial"/>
          <w:sz w:val="22"/>
          <w:szCs w:val="22"/>
        </w:rPr>
        <w:t xml:space="preserve">Místem plnění </w:t>
      </w:r>
      <w:r w:rsidR="00CA45FF" w:rsidRPr="00485485">
        <w:rPr>
          <w:rFonts w:ascii="Arial" w:hAnsi="Arial" w:cs="Arial"/>
          <w:sz w:val="22"/>
          <w:szCs w:val="22"/>
        </w:rPr>
        <w:t>je k.ú. Uherský Brod</w:t>
      </w:r>
      <w:r w:rsidR="0038040E" w:rsidRPr="00485485">
        <w:rPr>
          <w:rFonts w:ascii="Arial" w:hAnsi="Arial" w:cs="Arial"/>
          <w:sz w:val="22"/>
          <w:szCs w:val="22"/>
        </w:rPr>
        <w:t xml:space="preserve">, </w:t>
      </w:r>
      <w:r w:rsidR="00C937B0" w:rsidRPr="00485485">
        <w:rPr>
          <w:rFonts w:ascii="Arial" w:hAnsi="Arial" w:cs="Arial"/>
          <w:sz w:val="22"/>
          <w:szCs w:val="22"/>
        </w:rPr>
        <w:t xml:space="preserve"> k.ú. </w:t>
      </w:r>
      <w:r w:rsidR="00510897" w:rsidRPr="00485485">
        <w:rPr>
          <w:rFonts w:ascii="Arial" w:hAnsi="Arial" w:cs="Arial"/>
          <w:sz w:val="22"/>
          <w:szCs w:val="22"/>
        </w:rPr>
        <w:t>Újezdec u Luhačovic</w:t>
      </w:r>
      <w:r w:rsidR="005C4562">
        <w:rPr>
          <w:rFonts w:ascii="Arial" w:hAnsi="Arial" w:cs="Arial"/>
          <w:sz w:val="22"/>
          <w:szCs w:val="22"/>
        </w:rPr>
        <w:t xml:space="preserve">, </w:t>
      </w:r>
      <w:r w:rsidR="0038040E" w:rsidRPr="00485485">
        <w:rPr>
          <w:rFonts w:ascii="Arial" w:hAnsi="Arial" w:cs="Arial"/>
          <w:sz w:val="22"/>
          <w:szCs w:val="22"/>
        </w:rPr>
        <w:t>k.ú. Havřice</w:t>
      </w:r>
      <w:r w:rsidR="005C4562">
        <w:rPr>
          <w:rFonts w:ascii="Arial" w:hAnsi="Arial" w:cs="Arial"/>
          <w:sz w:val="22"/>
          <w:szCs w:val="22"/>
        </w:rPr>
        <w:t xml:space="preserve"> </w:t>
      </w:r>
    </w:p>
    <w:p w14:paraId="40782520" w14:textId="08C99DC3" w:rsidR="008F1B89" w:rsidRPr="00EA699B" w:rsidRDefault="0084718D" w:rsidP="007614F2">
      <w:pPr>
        <w:pStyle w:val="Odstavecseseznamem"/>
        <w:numPr>
          <w:ilvl w:val="0"/>
          <w:numId w:val="25"/>
        </w:numPr>
        <w:spacing w:before="120" w:after="120"/>
        <w:ind w:left="426" w:hanging="426"/>
        <w:jc w:val="both"/>
      </w:pPr>
      <w:r w:rsidRPr="00485485">
        <w:rPr>
          <w:rFonts w:ascii="Arial" w:hAnsi="Arial" w:cs="Arial"/>
          <w:sz w:val="22"/>
          <w:szCs w:val="22"/>
        </w:rPr>
        <w:t>S</w:t>
      </w:r>
      <w:r w:rsidR="00431B8D" w:rsidRPr="00485485">
        <w:rPr>
          <w:rFonts w:ascii="Arial" w:hAnsi="Arial" w:cs="Arial"/>
          <w:sz w:val="22"/>
          <w:szCs w:val="22"/>
        </w:rPr>
        <w:t>lužby a práce, které jsou závislé na klimatických podmínkách a pro provádění těchto prací a</w:t>
      </w:r>
      <w:r w:rsidR="00361393" w:rsidRPr="00485485">
        <w:rPr>
          <w:rFonts w:ascii="Arial" w:hAnsi="Arial" w:cs="Arial"/>
          <w:sz w:val="22"/>
          <w:szCs w:val="22"/>
        </w:rPr>
        <w:t> </w:t>
      </w:r>
      <w:r w:rsidR="00431B8D" w:rsidRPr="00485485">
        <w:rPr>
          <w:rFonts w:ascii="Arial" w:hAnsi="Arial" w:cs="Arial"/>
          <w:sz w:val="22"/>
          <w:szCs w:val="22"/>
        </w:rPr>
        <w:t xml:space="preserve">služeb musí být dodrženy příslušné technologické postupy v souladu technickými podmínkami, mohou být prováděny jen na základě předchozí písemné dohody </w:t>
      </w:r>
      <w:r w:rsidR="00CE2FFE" w:rsidRPr="00485485">
        <w:rPr>
          <w:rFonts w:ascii="Arial" w:hAnsi="Arial" w:cs="Arial"/>
          <w:sz w:val="22"/>
          <w:szCs w:val="22"/>
        </w:rPr>
        <w:br/>
      </w:r>
      <w:r w:rsidR="00431B8D" w:rsidRPr="00485485">
        <w:rPr>
          <w:rFonts w:ascii="Arial" w:hAnsi="Arial" w:cs="Arial"/>
          <w:sz w:val="22"/>
          <w:szCs w:val="22"/>
        </w:rPr>
        <w:t>s objednatele</w:t>
      </w:r>
      <w:r w:rsidR="0038040E" w:rsidRPr="00485485">
        <w:rPr>
          <w:rFonts w:ascii="Arial" w:hAnsi="Arial" w:cs="Arial"/>
          <w:sz w:val="22"/>
          <w:szCs w:val="22"/>
        </w:rPr>
        <w:t>m</w:t>
      </w:r>
      <w:r w:rsidR="00431B8D" w:rsidRPr="00485485">
        <w:rPr>
          <w:rFonts w:ascii="Arial" w:hAnsi="Arial" w:cs="Arial"/>
          <w:sz w:val="22"/>
          <w:szCs w:val="22"/>
        </w:rPr>
        <w:t>. O této skutečnosti bude</w:t>
      </w:r>
      <w:r w:rsidRPr="00485485">
        <w:rPr>
          <w:rFonts w:ascii="Arial" w:hAnsi="Arial" w:cs="Arial"/>
          <w:sz w:val="22"/>
          <w:szCs w:val="22"/>
        </w:rPr>
        <w:t xml:space="preserve"> </w:t>
      </w:r>
      <w:r w:rsidR="00431B8D" w:rsidRPr="00485485">
        <w:rPr>
          <w:rFonts w:ascii="Arial" w:hAnsi="Arial" w:cs="Arial"/>
          <w:sz w:val="22"/>
          <w:szCs w:val="22"/>
        </w:rPr>
        <w:t>vždy učiněn záznam do deníku</w:t>
      </w:r>
      <w:bookmarkStart w:id="4" w:name="_Hlk5192690"/>
      <w:r w:rsidR="00A26253" w:rsidRPr="00485485">
        <w:rPr>
          <w:rFonts w:ascii="Arial" w:hAnsi="Arial" w:cs="Arial"/>
          <w:sz w:val="22"/>
          <w:szCs w:val="22"/>
        </w:rPr>
        <w:t>.</w:t>
      </w:r>
      <w:r w:rsidR="00EA699B">
        <w:rPr>
          <w:rFonts w:ascii="Arial" w:hAnsi="Arial" w:cs="Arial"/>
          <w:sz w:val="22"/>
          <w:szCs w:val="22"/>
        </w:rPr>
        <w:t xml:space="preserve"> </w:t>
      </w:r>
    </w:p>
    <w:p w14:paraId="5C350156" w14:textId="51D3F512" w:rsidR="00CE2FFE" w:rsidRPr="00485485" w:rsidRDefault="00CE2FFE" w:rsidP="00CE2FFE">
      <w:pPr>
        <w:spacing w:before="120" w:after="120"/>
        <w:jc w:val="both"/>
        <w:rPr>
          <w:rFonts w:ascii="Arial" w:hAnsi="Arial" w:cs="Arial"/>
        </w:rPr>
      </w:pPr>
    </w:p>
    <w:bookmarkEnd w:id="4"/>
    <w:p w14:paraId="7881205F" w14:textId="77777777" w:rsidR="000D1881" w:rsidRPr="00485485" w:rsidRDefault="00651AD5" w:rsidP="00651AD5">
      <w:pPr>
        <w:pStyle w:val="Textvbloku"/>
        <w:jc w:val="left"/>
        <w:rPr>
          <w:rFonts w:ascii="Arial" w:hAnsi="Arial" w:cs="Arial"/>
          <w:b/>
          <w:sz w:val="22"/>
          <w:u w:val="single"/>
        </w:rPr>
      </w:pPr>
      <w:r w:rsidRPr="00485485">
        <w:rPr>
          <w:rFonts w:ascii="Arial" w:hAnsi="Arial" w:cs="Arial"/>
          <w:b/>
          <w:sz w:val="22"/>
          <w:u w:val="single"/>
        </w:rPr>
        <w:t xml:space="preserve">V. </w:t>
      </w:r>
      <w:r w:rsidR="00C90952" w:rsidRPr="00485485">
        <w:rPr>
          <w:rFonts w:ascii="Arial" w:hAnsi="Arial" w:cs="Arial"/>
          <w:b/>
          <w:sz w:val="22"/>
          <w:u w:val="single"/>
        </w:rPr>
        <w:t>CENA DÍLA</w:t>
      </w:r>
    </w:p>
    <w:p w14:paraId="0CC3DE71" w14:textId="77777777" w:rsidR="00651AD5" w:rsidRPr="00485485" w:rsidRDefault="00651AD5" w:rsidP="00651AD5">
      <w:pPr>
        <w:pStyle w:val="Textvbloku"/>
        <w:jc w:val="left"/>
        <w:rPr>
          <w:rFonts w:ascii="Arial" w:hAnsi="Arial" w:cs="Arial"/>
          <w:b/>
          <w:sz w:val="22"/>
          <w:u w:val="single"/>
        </w:rPr>
      </w:pPr>
    </w:p>
    <w:p w14:paraId="51394754" w14:textId="77777777" w:rsidR="00651AD5" w:rsidRPr="00485485" w:rsidRDefault="00651AD5" w:rsidP="00651AD5">
      <w:pPr>
        <w:pStyle w:val="Textvbloku"/>
        <w:jc w:val="left"/>
        <w:rPr>
          <w:rFonts w:ascii="Arial" w:hAnsi="Arial" w:cs="Arial"/>
          <w:b/>
          <w:sz w:val="22"/>
          <w:u w:val="single"/>
        </w:rPr>
      </w:pPr>
    </w:p>
    <w:p w14:paraId="1D7236C9" w14:textId="41F9AD0B" w:rsidR="0097324E" w:rsidRPr="00485485" w:rsidRDefault="00C937B0" w:rsidP="00CE2FFE">
      <w:pPr>
        <w:numPr>
          <w:ilvl w:val="0"/>
          <w:numId w:val="3"/>
        </w:numPr>
        <w:tabs>
          <w:tab w:val="clear" w:pos="1080"/>
          <w:tab w:val="num" w:pos="851"/>
        </w:tabs>
        <w:spacing w:after="240"/>
        <w:ind w:left="426" w:hanging="426"/>
        <w:jc w:val="both"/>
        <w:rPr>
          <w:rFonts w:ascii="Arial" w:hAnsi="Arial" w:cs="Arial"/>
          <w:sz w:val="22"/>
        </w:rPr>
      </w:pPr>
      <w:r w:rsidRPr="00485485">
        <w:rPr>
          <w:rFonts w:ascii="Arial" w:hAnsi="Arial" w:cs="Arial"/>
          <w:sz w:val="22"/>
        </w:rPr>
        <w:t xml:space="preserve">Smluvní strany se v souladu s ustanovením zákona č. 526/1990 Sb., o cenách, ve znění pozdějších předpisů, dohodly </w:t>
      </w:r>
      <w:r w:rsidR="000D1881" w:rsidRPr="00485485">
        <w:rPr>
          <w:rFonts w:ascii="Arial" w:hAnsi="Arial" w:cs="Arial"/>
          <w:sz w:val="22"/>
        </w:rPr>
        <w:t>na ceně</w:t>
      </w:r>
      <w:r w:rsidRPr="00485485">
        <w:rPr>
          <w:rFonts w:ascii="Arial" w:hAnsi="Arial" w:cs="Arial"/>
          <w:sz w:val="22"/>
        </w:rPr>
        <w:t xml:space="preserve"> za řádně zhotovené dílo v rozsahu podle čl. II. smlouvy takto</w:t>
      </w:r>
      <w:r w:rsidR="000D1881" w:rsidRPr="00485485">
        <w:rPr>
          <w:rFonts w:ascii="Arial" w:hAnsi="Arial" w:cs="Arial"/>
          <w:sz w:val="22"/>
        </w:rPr>
        <w:t>:</w:t>
      </w:r>
    </w:p>
    <w:p w14:paraId="41AC8B9F" w14:textId="77777777" w:rsidR="000D2CEB" w:rsidRPr="00485485" w:rsidRDefault="000D2CEB" w:rsidP="00E16B55">
      <w:pPr>
        <w:pStyle w:val="Odstavecseseznamem"/>
        <w:numPr>
          <w:ilvl w:val="0"/>
          <w:numId w:val="3"/>
        </w:numPr>
        <w:tabs>
          <w:tab w:val="clear" w:pos="1080"/>
          <w:tab w:val="num" w:pos="1418"/>
        </w:tabs>
        <w:spacing w:before="120" w:after="120"/>
        <w:ind w:left="426" w:hanging="426"/>
        <w:jc w:val="both"/>
        <w:rPr>
          <w:rFonts w:ascii="Arial" w:hAnsi="Arial" w:cs="Arial"/>
          <w:sz w:val="22"/>
        </w:rPr>
      </w:pPr>
      <w:r w:rsidRPr="00485485">
        <w:rPr>
          <w:rFonts w:ascii="Arial" w:hAnsi="Arial" w:cs="Arial"/>
          <w:sz w:val="22"/>
        </w:rPr>
        <w:t xml:space="preserve">Celková cena dle podrobného rozpisu jednotkových cen pro jednotlivé skupiny plnění (Příloha č. 1 </w:t>
      </w:r>
      <w:r w:rsidR="00A26253" w:rsidRPr="00485485">
        <w:rPr>
          <w:rFonts w:ascii="Arial" w:hAnsi="Arial" w:cs="Arial"/>
          <w:sz w:val="22"/>
        </w:rPr>
        <w:t>s</w:t>
      </w:r>
      <w:r w:rsidRPr="00485485">
        <w:rPr>
          <w:rFonts w:ascii="Arial" w:hAnsi="Arial" w:cs="Arial"/>
          <w:sz w:val="22"/>
        </w:rPr>
        <w:t>mlouvy) činí:</w:t>
      </w:r>
    </w:p>
    <w:p w14:paraId="13751AFF" w14:textId="77777777" w:rsidR="000D2CEB" w:rsidRPr="00485485" w:rsidRDefault="00CE2FFE" w:rsidP="000D2CEB">
      <w:pPr>
        <w:pStyle w:val="Odstavecseseznamem"/>
        <w:ind w:left="360"/>
        <w:jc w:val="center"/>
        <w:rPr>
          <w:rFonts w:ascii="Arial" w:hAnsi="Arial" w:cs="Arial"/>
          <w:b/>
        </w:rPr>
      </w:pPr>
      <w:r w:rsidRPr="00485485">
        <w:rPr>
          <w:rFonts w:ascii="Arial" w:hAnsi="Arial" w:cs="Arial"/>
          <w:b/>
        </w:rPr>
        <w:tab/>
      </w:r>
      <w:r w:rsidRPr="00485485">
        <w:rPr>
          <w:rFonts w:ascii="Arial" w:hAnsi="Arial" w:cs="Arial"/>
          <w:b/>
        </w:rPr>
        <w:tab/>
      </w:r>
      <w:r w:rsidRPr="00485485">
        <w:rPr>
          <w:rFonts w:ascii="Arial" w:hAnsi="Arial" w:cs="Arial"/>
          <w:b/>
        </w:rPr>
        <w:tab/>
        <w:t xml:space="preserve">  </w:t>
      </w:r>
      <w:r w:rsidR="00401416" w:rsidRPr="00485485">
        <w:rPr>
          <w:rFonts w:ascii="Arial" w:hAnsi="Arial" w:cs="Arial"/>
          <w:sz w:val="22"/>
          <w:highlight w:val="yellow"/>
        </w:rPr>
        <w:t>doplnit</w:t>
      </w:r>
      <w:r w:rsidR="00401416" w:rsidRPr="00485485">
        <w:rPr>
          <w:rFonts w:ascii="Arial" w:hAnsi="Arial" w:cs="Arial"/>
          <w:b/>
        </w:rPr>
        <w:t xml:space="preserve"> </w:t>
      </w:r>
      <w:r w:rsidR="000D2CEB" w:rsidRPr="00485485">
        <w:rPr>
          <w:rFonts w:ascii="Arial" w:hAnsi="Arial" w:cs="Arial"/>
          <w:b/>
        </w:rPr>
        <w:t>Kč bez DPH</w:t>
      </w:r>
    </w:p>
    <w:p w14:paraId="0E996003" w14:textId="77777777" w:rsidR="000D2CEB" w:rsidRPr="00485485" w:rsidRDefault="000D2CEB" w:rsidP="000D2CEB">
      <w:pPr>
        <w:pStyle w:val="Odstavecseseznamem"/>
        <w:ind w:left="360"/>
        <w:jc w:val="center"/>
        <w:rPr>
          <w:rFonts w:ascii="Arial" w:hAnsi="Arial" w:cs="Arial"/>
          <w:b/>
        </w:rPr>
      </w:pPr>
      <w:r w:rsidRPr="00485485">
        <w:rPr>
          <w:rFonts w:ascii="Arial" w:hAnsi="Arial" w:cs="Arial"/>
          <w:b/>
        </w:rPr>
        <w:t xml:space="preserve">  </w:t>
      </w:r>
      <w:r w:rsidR="00CE2FFE" w:rsidRPr="00485485">
        <w:rPr>
          <w:rFonts w:ascii="Arial" w:hAnsi="Arial" w:cs="Arial"/>
          <w:b/>
        </w:rPr>
        <w:tab/>
      </w:r>
      <w:r w:rsidR="00CE2FFE" w:rsidRPr="00485485">
        <w:rPr>
          <w:rFonts w:ascii="Arial" w:hAnsi="Arial" w:cs="Arial"/>
          <w:b/>
        </w:rPr>
        <w:tab/>
      </w:r>
      <w:r w:rsidR="00CE2FFE" w:rsidRPr="00485485">
        <w:rPr>
          <w:rFonts w:ascii="Arial" w:hAnsi="Arial" w:cs="Arial"/>
          <w:b/>
        </w:rPr>
        <w:tab/>
        <w:t xml:space="preserve">     </w:t>
      </w:r>
      <w:r w:rsidR="00401416" w:rsidRPr="00485485">
        <w:rPr>
          <w:rFonts w:ascii="Arial" w:hAnsi="Arial" w:cs="Arial"/>
          <w:sz w:val="22"/>
          <w:highlight w:val="yellow"/>
        </w:rPr>
        <w:t>doplnit</w:t>
      </w:r>
      <w:r w:rsidRPr="00485485">
        <w:rPr>
          <w:rFonts w:ascii="Arial" w:hAnsi="Arial" w:cs="Arial"/>
          <w:b/>
        </w:rPr>
        <w:t xml:space="preserve"> Kč DPH 21 %</w:t>
      </w:r>
    </w:p>
    <w:p w14:paraId="2D050F7C" w14:textId="77777777" w:rsidR="000D2CEB" w:rsidRPr="00485485" w:rsidRDefault="000D2CEB" w:rsidP="000D2CEB">
      <w:pPr>
        <w:pStyle w:val="Textvbloku"/>
        <w:spacing w:after="120"/>
        <w:ind w:right="-91"/>
        <w:rPr>
          <w:rFonts w:ascii="Arial" w:hAnsi="Arial" w:cs="Arial"/>
          <w:b/>
          <w:bCs/>
          <w:sz w:val="22"/>
        </w:rPr>
      </w:pPr>
      <w:r w:rsidRPr="00485485">
        <w:rPr>
          <w:rFonts w:ascii="Arial" w:hAnsi="Arial" w:cs="Arial"/>
          <w:b/>
        </w:rPr>
        <w:t xml:space="preserve">                                                            </w:t>
      </w:r>
      <w:r w:rsidR="00CE2FFE" w:rsidRPr="00485485">
        <w:rPr>
          <w:rFonts w:ascii="Arial" w:hAnsi="Arial" w:cs="Arial"/>
          <w:b/>
        </w:rPr>
        <w:tab/>
      </w:r>
      <w:r w:rsidR="00CE2FFE" w:rsidRPr="00485485">
        <w:rPr>
          <w:rFonts w:ascii="Arial" w:hAnsi="Arial" w:cs="Arial"/>
          <w:b/>
        </w:rPr>
        <w:tab/>
      </w:r>
      <w:r w:rsidR="00401416" w:rsidRPr="00485485">
        <w:rPr>
          <w:rFonts w:ascii="Arial" w:hAnsi="Arial" w:cs="Arial"/>
          <w:sz w:val="22"/>
          <w:highlight w:val="yellow"/>
        </w:rPr>
        <w:t>doplnit</w:t>
      </w:r>
      <w:r w:rsidRPr="00485485">
        <w:rPr>
          <w:rFonts w:ascii="Arial" w:hAnsi="Arial" w:cs="Arial"/>
          <w:b/>
        </w:rPr>
        <w:t xml:space="preserve"> Kč včetně DPH</w:t>
      </w:r>
      <w:r w:rsidR="00492E19" w:rsidRPr="00485485">
        <w:rPr>
          <w:rFonts w:ascii="Arial" w:hAnsi="Arial" w:cs="Arial"/>
          <w:b/>
          <w:bCs/>
          <w:sz w:val="22"/>
        </w:rPr>
        <w:t xml:space="preserve">                       </w:t>
      </w:r>
    </w:p>
    <w:p w14:paraId="362FCAF5" w14:textId="77777777" w:rsidR="007E0CBE" w:rsidRPr="00485485" w:rsidRDefault="00492E19" w:rsidP="000D2CEB">
      <w:pPr>
        <w:pStyle w:val="Textvbloku"/>
        <w:spacing w:after="120"/>
        <w:ind w:right="-91"/>
        <w:rPr>
          <w:rFonts w:ascii="Arial" w:hAnsi="Arial" w:cs="Arial"/>
          <w:b/>
          <w:bCs/>
          <w:sz w:val="22"/>
        </w:rPr>
      </w:pPr>
      <w:r w:rsidRPr="00485485">
        <w:rPr>
          <w:rFonts w:ascii="Arial" w:hAnsi="Arial" w:cs="Arial"/>
          <w:b/>
          <w:bCs/>
          <w:sz w:val="22"/>
        </w:rPr>
        <w:t xml:space="preserve">         </w:t>
      </w:r>
      <w:r w:rsidR="000D1881" w:rsidRPr="00485485">
        <w:rPr>
          <w:rFonts w:ascii="Arial" w:hAnsi="Arial" w:cs="Arial"/>
          <w:b/>
          <w:bCs/>
          <w:sz w:val="22"/>
        </w:rPr>
        <w:t xml:space="preserve">(slovy: </w:t>
      </w:r>
      <w:r w:rsidR="000D2CEB" w:rsidRPr="00485485">
        <w:rPr>
          <w:rFonts w:ascii="Arial" w:hAnsi="Arial" w:cs="Arial"/>
          <w:b/>
          <w:bCs/>
          <w:sz w:val="22"/>
          <w:szCs w:val="22"/>
        </w:rPr>
        <w:t xml:space="preserve"> </w:t>
      </w:r>
      <w:r w:rsidR="00401416" w:rsidRPr="00485485">
        <w:rPr>
          <w:rFonts w:ascii="Arial" w:hAnsi="Arial" w:cs="Arial"/>
          <w:sz w:val="22"/>
          <w:highlight w:val="yellow"/>
        </w:rPr>
        <w:t>doplnit</w:t>
      </w:r>
      <w:r w:rsidR="000D1881" w:rsidRPr="00485485">
        <w:rPr>
          <w:rFonts w:ascii="Arial" w:hAnsi="Arial" w:cs="Arial"/>
          <w:b/>
          <w:bCs/>
          <w:sz w:val="22"/>
        </w:rPr>
        <w:t xml:space="preserve"> korun českých</w:t>
      </w:r>
      <w:r w:rsidR="00D029C4" w:rsidRPr="00485485">
        <w:rPr>
          <w:rFonts w:ascii="Arial" w:hAnsi="Arial" w:cs="Arial"/>
          <w:b/>
          <w:bCs/>
          <w:sz w:val="22"/>
        </w:rPr>
        <w:t xml:space="preserve"> vč. DPH</w:t>
      </w:r>
      <w:r w:rsidR="000D1881" w:rsidRPr="00485485">
        <w:rPr>
          <w:rFonts w:ascii="Arial" w:hAnsi="Arial" w:cs="Arial"/>
          <w:b/>
          <w:bCs/>
          <w:sz w:val="22"/>
        </w:rPr>
        <w:t>)</w:t>
      </w:r>
    </w:p>
    <w:p w14:paraId="6289FAB5" w14:textId="77777777" w:rsidR="00CE0D9B" w:rsidRPr="00485485" w:rsidRDefault="0091709C" w:rsidP="00E16B55">
      <w:pPr>
        <w:pStyle w:val="Odstavecseseznamem"/>
        <w:numPr>
          <w:ilvl w:val="0"/>
          <w:numId w:val="3"/>
        </w:numPr>
        <w:tabs>
          <w:tab w:val="clear" w:pos="1080"/>
        </w:tabs>
        <w:spacing w:before="120" w:after="120"/>
        <w:ind w:left="426" w:hanging="426"/>
        <w:jc w:val="both"/>
        <w:rPr>
          <w:rFonts w:ascii="Arial" w:hAnsi="Arial" w:cs="Arial"/>
          <w:sz w:val="22"/>
          <w:szCs w:val="22"/>
        </w:rPr>
      </w:pPr>
      <w:r>
        <w:rPr>
          <w:rFonts w:ascii="Arial" w:hAnsi="Arial" w:cs="Arial"/>
          <w:bCs/>
          <w:color w:val="000000"/>
          <w:sz w:val="22"/>
          <w:szCs w:val="22"/>
        </w:rPr>
        <w:t xml:space="preserve">Sjednaná celková cena plnění za celé období </w:t>
      </w:r>
      <w:r w:rsidRPr="00EA699B">
        <w:rPr>
          <w:rFonts w:ascii="Arial" w:hAnsi="Arial" w:cs="Arial"/>
          <w:b/>
          <w:bCs/>
          <w:color w:val="000000"/>
          <w:sz w:val="22"/>
          <w:szCs w:val="22"/>
        </w:rPr>
        <w:t>nemusí</w:t>
      </w:r>
      <w:r>
        <w:rPr>
          <w:rFonts w:ascii="Arial" w:hAnsi="Arial" w:cs="Arial"/>
          <w:bCs/>
          <w:color w:val="000000"/>
          <w:sz w:val="22"/>
          <w:szCs w:val="22"/>
        </w:rPr>
        <w:t xml:space="preserve"> být v souladu s článkem II odst. 5 vyčerpána. </w:t>
      </w:r>
      <w:r w:rsidR="000D2CEB" w:rsidRPr="00485485">
        <w:rPr>
          <w:rFonts w:ascii="Arial" w:hAnsi="Arial" w:cs="Arial"/>
          <w:bCs/>
          <w:color w:val="000000"/>
          <w:sz w:val="22"/>
          <w:szCs w:val="22"/>
        </w:rPr>
        <w:t>Jednotkové ceny jsou platné po celou dobu platnosti Smlouvy a jedná se o ceny nejvýše přípustné.</w:t>
      </w:r>
    </w:p>
    <w:p w14:paraId="6263EC8F" w14:textId="77777777" w:rsidR="008D7872" w:rsidRPr="00485485" w:rsidRDefault="008D7872" w:rsidP="00E16B55">
      <w:pPr>
        <w:pStyle w:val="Odstavecseseznamem"/>
        <w:numPr>
          <w:ilvl w:val="0"/>
          <w:numId w:val="3"/>
        </w:numPr>
        <w:tabs>
          <w:tab w:val="clear" w:pos="1080"/>
        </w:tabs>
        <w:spacing w:before="120" w:after="120"/>
        <w:ind w:left="426" w:hanging="426"/>
        <w:jc w:val="both"/>
        <w:rPr>
          <w:rFonts w:ascii="Arial" w:hAnsi="Arial" w:cs="Arial"/>
          <w:sz w:val="22"/>
          <w:szCs w:val="22"/>
        </w:rPr>
      </w:pPr>
      <w:r w:rsidRPr="00485485">
        <w:rPr>
          <w:rFonts w:ascii="Arial" w:hAnsi="Arial" w:cs="Arial"/>
          <w:sz w:val="22"/>
          <w:szCs w:val="22"/>
        </w:rPr>
        <w:t xml:space="preserve">Cena byla dohodnuta na základě objednatelem vypracované a zhotovitelem naceněné </w:t>
      </w:r>
      <w:r w:rsidR="002A51C2" w:rsidRPr="00485485">
        <w:rPr>
          <w:rFonts w:ascii="Arial" w:hAnsi="Arial" w:cs="Arial"/>
          <w:sz w:val="22"/>
          <w:szCs w:val="22"/>
        </w:rPr>
        <w:t xml:space="preserve">Strukturované cenové </w:t>
      </w:r>
      <w:r w:rsidR="0002215A" w:rsidRPr="00485485">
        <w:rPr>
          <w:rFonts w:ascii="Arial" w:hAnsi="Arial" w:cs="Arial"/>
          <w:sz w:val="22"/>
          <w:szCs w:val="22"/>
        </w:rPr>
        <w:t xml:space="preserve">nabídky </w:t>
      </w:r>
      <w:r w:rsidRPr="00485485">
        <w:rPr>
          <w:rFonts w:ascii="Arial" w:hAnsi="Arial" w:cs="Arial"/>
          <w:sz w:val="22"/>
          <w:szCs w:val="22"/>
        </w:rPr>
        <w:t>díla</w:t>
      </w:r>
      <w:r w:rsidR="002A51C2" w:rsidRPr="00485485">
        <w:rPr>
          <w:rFonts w:ascii="Arial" w:hAnsi="Arial" w:cs="Arial"/>
          <w:sz w:val="22"/>
          <w:szCs w:val="22"/>
        </w:rPr>
        <w:t xml:space="preserve"> (položkového rozpočtu)</w:t>
      </w:r>
      <w:r w:rsidR="00C97D01" w:rsidRPr="00485485">
        <w:rPr>
          <w:rFonts w:ascii="Arial" w:hAnsi="Arial" w:cs="Arial"/>
          <w:sz w:val="22"/>
          <w:szCs w:val="22"/>
        </w:rPr>
        <w:t xml:space="preserve"> – příloha č. 1 smlouvy</w:t>
      </w:r>
      <w:r w:rsidRPr="00485485">
        <w:rPr>
          <w:rFonts w:ascii="Arial" w:hAnsi="Arial" w:cs="Arial"/>
          <w:sz w:val="22"/>
          <w:szCs w:val="22"/>
        </w:rPr>
        <w:t>. Případné odchylky, vynechání, opomnění, chyby a nedostatky položkového rozpočtu zhotovitele nemají v žádném případě vliv na smluvní cenu za dílo, ani na rozsah díla podle smlouvy, rozsah plnění zhotovitele ani na</w:t>
      </w:r>
      <w:r w:rsidR="00361393" w:rsidRPr="00485485">
        <w:rPr>
          <w:rFonts w:ascii="Arial" w:hAnsi="Arial" w:cs="Arial"/>
          <w:sz w:val="22"/>
          <w:szCs w:val="22"/>
        </w:rPr>
        <w:t> </w:t>
      </w:r>
      <w:r w:rsidRPr="00485485">
        <w:rPr>
          <w:rFonts w:ascii="Arial" w:hAnsi="Arial" w:cs="Arial"/>
          <w:sz w:val="22"/>
          <w:szCs w:val="22"/>
        </w:rPr>
        <w:t>další ujednání smluvních stran v</w:t>
      </w:r>
      <w:r w:rsidR="00A26253" w:rsidRPr="00485485">
        <w:rPr>
          <w:rFonts w:ascii="Arial" w:hAnsi="Arial" w:cs="Arial"/>
          <w:sz w:val="22"/>
          <w:szCs w:val="22"/>
        </w:rPr>
        <w:t>e</w:t>
      </w:r>
      <w:r w:rsidRPr="00485485">
        <w:rPr>
          <w:rFonts w:ascii="Arial" w:hAnsi="Arial" w:cs="Arial"/>
          <w:sz w:val="22"/>
          <w:szCs w:val="22"/>
        </w:rPr>
        <w:t xml:space="preserve"> smlouvě. Položkový rozpočet bude nadále sloužit k</w:t>
      </w:r>
      <w:r w:rsidR="00361393" w:rsidRPr="00485485">
        <w:rPr>
          <w:rFonts w:ascii="Arial" w:hAnsi="Arial" w:cs="Arial"/>
          <w:sz w:val="22"/>
          <w:szCs w:val="22"/>
        </w:rPr>
        <w:t> </w:t>
      </w:r>
      <w:r w:rsidRPr="00485485">
        <w:rPr>
          <w:rFonts w:ascii="Arial" w:hAnsi="Arial" w:cs="Arial"/>
          <w:sz w:val="22"/>
          <w:szCs w:val="22"/>
        </w:rPr>
        <w:t>ohodnocení provedených částí díla za účelem</w:t>
      </w:r>
      <w:r w:rsidR="00DC0A5C" w:rsidRPr="00485485">
        <w:rPr>
          <w:rFonts w:ascii="Arial" w:hAnsi="Arial" w:cs="Arial"/>
          <w:sz w:val="22"/>
          <w:szCs w:val="22"/>
        </w:rPr>
        <w:t xml:space="preserve"> </w:t>
      </w:r>
      <w:r w:rsidR="00510897" w:rsidRPr="00485485">
        <w:rPr>
          <w:rFonts w:ascii="Arial" w:hAnsi="Arial" w:cs="Arial"/>
          <w:sz w:val="22"/>
          <w:szCs w:val="22"/>
        </w:rPr>
        <w:t xml:space="preserve">dílčí </w:t>
      </w:r>
      <w:r w:rsidR="00C97D01" w:rsidRPr="00485485">
        <w:rPr>
          <w:rFonts w:ascii="Arial" w:hAnsi="Arial" w:cs="Arial"/>
          <w:sz w:val="22"/>
          <w:szCs w:val="22"/>
        </w:rPr>
        <w:t xml:space="preserve">fakturace, příp. </w:t>
      </w:r>
      <w:r w:rsidRPr="00485485">
        <w:rPr>
          <w:rFonts w:ascii="Arial" w:hAnsi="Arial" w:cs="Arial"/>
          <w:sz w:val="22"/>
          <w:szCs w:val="22"/>
        </w:rPr>
        <w:t xml:space="preserve">uplatnění smluvních pokut. Na jeho základě bude objednatel schvalovat ohodnocení provedených dodávek, prací a služeb, které bude podkladem pro </w:t>
      </w:r>
      <w:r w:rsidR="00043E77" w:rsidRPr="00485485">
        <w:rPr>
          <w:rFonts w:ascii="Arial" w:hAnsi="Arial" w:cs="Arial"/>
          <w:sz w:val="22"/>
          <w:szCs w:val="22"/>
        </w:rPr>
        <w:t>dílčí</w:t>
      </w:r>
      <w:r w:rsidR="00510897" w:rsidRPr="00485485">
        <w:rPr>
          <w:rFonts w:ascii="Arial" w:hAnsi="Arial" w:cs="Arial"/>
          <w:sz w:val="22"/>
          <w:szCs w:val="22"/>
        </w:rPr>
        <w:t xml:space="preserve"> </w:t>
      </w:r>
      <w:r w:rsidRPr="00485485">
        <w:rPr>
          <w:rFonts w:ascii="Arial" w:hAnsi="Arial" w:cs="Arial"/>
          <w:sz w:val="22"/>
          <w:szCs w:val="22"/>
        </w:rPr>
        <w:t>fakturaci zhotovitele.</w:t>
      </w:r>
      <w:r w:rsidR="00DC0A5C" w:rsidRPr="00485485">
        <w:rPr>
          <w:rFonts w:ascii="Arial" w:hAnsi="Arial" w:cs="Arial"/>
          <w:sz w:val="22"/>
          <w:szCs w:val="22"/>
        </w:rPr>
        <w:t xml:space="preserve"> </w:t>
      </w:r>
      <w:r w:rsidRPr="00485485">
        <w:rPr>
          <w:rFonts w:ascii="Arial" w:hAnsi="Arial" w:cs="Arial"/>
          <w:snapToGrid w:val="0"/>
          <w:sz w:val="22"/>
          <w:szCs w:val="22"/>
        </w:rPr>
        <w:t>Jednotkové ceny uvedené v položkovém rozpočtu jsou cenami pevnými po celou dobu realizace díla.</w:t>
      </w:r>
    </w:p>
    <w:p w14:paraId="2E771EFD" w14:textId="77777777" w:rsidR="005A5F0A" w:rsidRPr="00485485" w:rsidRDefault="005A5F0A" w:rsidP="00E16B55">
      <w:pPr>
        <w:pStyle w:val="Odstavecseseznamem"/>
        <w:numPr>
          <w:ilvl w:val="0"/>
          <w:numId w:val="3"/>
        </w:numPr>
        <w:spacing w:before="120" w:after="120"/>
        <w:ind w:left="426" w:hanging="426"/>
        <w:jc w:val="both"/>
        <w:rPr>
          <w:rFonts w:ascii="Arial" w:hAnsi="Arial" w:cs="Arial"/>
          <w:sz w:val="22"/>
          <w:szCs w:val="22"/>
        </w:rPr>
      </w:pPr>
      <w:r w:rsidRPr="00485485">
        <w:rPr>
          <w:rFonts w:ascii="Arial" w:hAnsi="Arial" w:cs="Arial"/>
          <w:sz w:val="22"/>
          <w:szCs w:val="22"/>
        </w:rPr>
        <w:t xml:space="preserve">Příslušná sazba daně z přidané hodnoty (DPH) bude účtována dle platných předpisů v době zdanitelného plnění.  </w:t>
      </w:r>
    </w:p>
    <w:p w14:paraId="2AEC9F1C" w14:textId="77777777" w:rsidR="005A5F0A" w:rsidRPr="00485485" w:rsidRDefault="005A5F0A" w:rsidP="00E16B55">
      <w:pPr>
        <w:pStyle w:val="Odstavecseseznamem"/>
        <w:numPr>
          <w:ilvl w:val="0"/>
          <w:numId w:val="3"/>
        </w:numPr>
        <w:spacing w:before="120" w:after="120"/>
        <w:ind w:left="426" w:hanging="426"/>
        <w:jc w:val="both"/>
        <w:rPr>
          <w:rFonts w:ascii="Arial" w:hAnsi="Arial" w:cs="Arial"/>
          <w:sz w:val="22"/>
          <w:szCs w:val="22"/>
        </w:rPr>
      </w:pPr>
      <w:r w:rsidRPr="00485485">
        <w:rPr>
          <w:rFonts w:ascii="Arial" w:hAnsi="Arial" w:cs="Arial"/>
          <w:sz w:val="22"/>
          <w:szCs w:val="22"/>
        </w:rPr>
        <w:t xml:space="preserve">Cena v sobě zahrnuje veškeré náklady nezbytné k řádnému, úplnému a kvalitnímu plnění předmětu Smlouvy, tj. veškeré náklady </w:t>
      </w:r>
      <w:r w:rsidRPr="00485485">
        <w:rPr>
          <w:rFonts w:ascii="Arial" w:hAnsi="Arial" w:cs="Arial"/>
          <w:bCs/>
          <w:color w:val="000000"/>
          <w:sz w:val="22"/>
          <w:szCs w:val="22"/>
        </w:rPr>
        <w:t xml:space="preserve">související s prováděním prací, a to včetně těch, které ve </w:t>
      </w:r>
      <w:r w:rsidR="00D36680" w:rsidRPr="00485485">
        <w:rPr>
          <w:rFonts w:ascii="Arial" w:hAnsi="Arial" w:cs="Arial"/>
          <w:bCs/>
          <w:color w:val="000000"/>
          <w:sz w:val="22"/>
          <w:szCs w:val="22"/>
        </w:rPr>
        <w:t>s</w:t>
      </w:r>
      <w:r w:rsidRPr="00485485">
        <w:rPr>
          <w:rFonts w:ascii="Arial" w:hAnsi="Arial" w:cs="Arial"/>
          <w:bCs/>
          <w:color w:val="000000"/>
          <w:sz w:val="22"/>
          <w:szCs w:val="22"/>
        </w:rPr>
        <w:t xml:space="preserve">mlouvě výslovně nejsou uvedeny, ale o kterých Zhotovitel vzhledem ke svým odborným znalostem vědět měl nebo mohl vědět. </w:t>
      </w:r>
      <w:r w:rsidRPr="00485485">
        <w:rPr>
          <w:rFonts w:ascii="Arial" w:hAnsi="Arial" w:cs="Arial"/>
          <w:sz w:val="22"/>
          <w:szCs w:val="22"/>
        </w:rPr>
        <w:t xml:space="preserve">Zhotovitel rovněž výslovně prohlašuje a ujišťuje Objednatele, že cena díla v sobě zahrnuje i veškeré režijní náklady spojené s plněním dle </w:t>
      </w:r>
      <w:r w:rsidR="00D36680" w:rsidRPr="00485485">
        <w:rPr>
          <w:rFonts w:ascii="Arial" w:hAnsi="Arial" w:cs="Arial"/>
          <w:sz w:val="22"/>
          <w:szCs w:val="22"/>
        </w:rPr>
        <w:t>s</w:t>
      </w:r>
      <w:r w:rsidRPr="00485485">
        <w:rPr>
          <w:rFonts w:ascii="Arial" w:hAnsi="Arial" w:cs="Arial"/>
          <w:sz w:val="22"/>
          <w:szCs w:val="22"/>
        </w:rPr>
        <w:t xml:space="preserve">mlouvy, ale také i dostatečnou míru zisku zajišťující řádné plnění </w:t>
      </w:r>
      <w:r w:rsidR="00D36680" w:rsidRPr="00485485">
        <w:rPr>
          <w:rFonts w:ascii="Arial" w:hAnsi="Arial" w:cs="Arial"/>
          <w:sz w:val="22"/>
          <w:szCs w:val="22"/>
        </w:rPr>
        <w:t>s</w:t>
      </w:r>
      <w:r w:rsidRPr="00485485">
        <w:rPr>
          <w:rFonts w:ascii="Arial" w:hAnsi="Arial" w:cs="Arial"/>
          <w:sz w:val="22"/>
          <w:szCs w:val="22"/>
        </w:rPr>
        <w:t>mlouvy. Případné odchylky, vynechání, opomnění, chyby a nedostatky nemají v žádném případě vliv na cenu díla, ani na rozsah plnění, ani na další ujednání Smluvních stran v</w:t>
      </w:r>
      <w:r w:rsidR="00D36680" w:rsidRPr="00485485">
        <w:rPr>
          <w:rFonts w:ascii="Arial" w:hAnsi="Arial" w:cs="Arial"/>
          <w:sz w:val="22"/>
          <w:szCs w:val="22"/>
        </w:rPr>
        <w:t>e</w:t>
      </w:r>
      <w:r w:rsidRPr="00485485">
        <w:rPr>
          <w:rFonts w:ascii="Arial" w:hAnsi="Arial" w:cs="Arial"/>
          <w:sz w:val="22"/>
          <w:szCs w:val="22"/>
        </w:rPr>
        <w:t xml:space="preserve"> </w:t>
      </w:r>
      <w:r w:rsidR="00D36680" w:rsidRPr="00485485">
        <w:rPr>
          <w:rFonts w:ascii="Arial" w:hAnsi="Arial" w:cs="Arial"/>
          <w:sz w:val="22"/>
          <w:szCs w:val="22"/>
        </w:rPr>
        <w:t>s</w:t>
      </w:r>
      <w:r w:rsidRPr="00485485">
        <w:rPr>
          <w:rFonts w:ascii="Arial" w:hAnsi="Arial" w:cs="Arial"/>
          <w:sz w:val="22"/>
          <w:szCs w:val="22"/>
        </w:rPr>
        <w:t>mlouvě.</w:t>
      </w:r>
    </w:p>
    <w:p w14:paraId="7E29D825" w14:textId="2C18D8C4" w:rsidR="0091709C" w:rsidRPr="00D84443" w:rsidRDefault="005A5F0A" w:rsidP="00D84443">
      <w:pPr>
        <w:pStyle w:val="Odstavecseseznamem"/>
        <w:numPr>
          <w:ilvl w:val="0"/>
          <w:numId w:val="3"/>
        </w:numPr>
        <w:spacing w:before="120" w:after="120"/>
        <w:ind w:left="426" w:hanging="426"/>
        <w:jc w:val="both"/>
        <w:rPr>
          <w:rFonts w:ascii="Arial" w:hAnsi="Arial" w:cs="Arial"/>
          <w:sz w:val="24"/>
          <w:szCs w:val="22"/>
        </w:rPr>
      </w:pPr>
      <w:r w:rsidRPr="00485485">
        <w:rPr>
          <w:rFonts w:ascii="Arial" w:hAnsi="Arial" w:cs="Arial"/>
          <w:sz w:val="22"/>
          <w:szCs w:val="22"/>
        </w:rPr>
        <w:t>Cena může být navýšena, dojde-li ke změnám daňových předpisů majících vliv na cenu předmětu plnění.</w:t>
      </w:r>
    </w:p>
    <w:p w14:paraId="26560F8F" w14:textId="06CD4DA1" w:rsidR="005A5F0A" w:rsidRDefault="005A5F0A" w:rsidP="00CE33E0">
      <w:pPr>
        <w:pStyle w:val="Nadpislnku"/>
        <w:numPr>
          <w:ilvl w:val="0"/>
          <w:numId w:val="3"/>
        </w:numPr>
        <w:tabs>
          <w:tab w:val="clear" w:pos="1080"/>
        </w:tabs>
        <w:spacing w:before="0"/>
        <w:ind w:left="426"/>
        <w:rPr>
          <w:rFonts w:ascii="Arial" w:hAnsi="Arial" w:cs="Arial"/>
          <w:b w:val="0"/>
          <w:sz w:val="22"/>
          <w:szCs w:val="22"/>
          <w:u w:val="none"/>
        </w:rPr>
      </w:pPr>
      <w:r w:rsidRPr="00485485">
        <w:rPr>
          <w:rFonts w:ascii="Arial" w:hAnsi="Arial" w:cs="Arial"/>
          <w:b w:val="0"/>
          <w:sz w:val="22"/>
          <w:szCs w:val="22"/>
          <w:u w:val="none"/>
        </w:rPr>
        <w:t xml:space="preserve">Dojde-li při realizaci díla k jakýmkoli změnám, doplňkům či rozšíření předmětů díla, vyplývajícím například z podmínek provádění díla, odborných znalostí Zhotovitele, </w:t>
      </w:r>
      <w:r w:rsidR="007614F2">
        <w:rPr>
          <w:rFonts w:ascii="Arial" w:hAnsi="Arial" w:cs="Arial"/>
          <w:b w:val="0"/>
          <w:sz w:val="22"/>
          <w:szCs w:val="22"/>
          <w:u w:val="none"/>
        </w:rPr>
        <w:t xml:space="preserve">a rozsah plnění splní podmínky </w:t>
      </w:r>
      <w:r w:rsidRPr="00485485">
        <w:rPr>
          <w:rFonts w:ascii="Arial" w:hAnsi="Arial" w:cs="Arial"/>
          <w:b w:val="0"/>
          <w:sz w:val="22"/>
          <w:szCs w:val="22"/>
          <w:u w:val="none"/>
        </w:rPr>
        <w:t>zákon</w:t>
      </w:r>
      <w:r w:rsidR="007614F2">
        <w:rPr>
          <w:rFonts w:ascii="Arial" w:hAnsi="Arial" w:cs="Arial"/>
          <w:b w:val="0"/>
          <w:sz w:val="22"/>
          <w:szCs w:val="22"/>
          <w:u w:val="none"/>
        </w:rPr>
        <w:t>a</w:t>
      </w:r>
      <w:r w:rsidRPr="00485485">
        <w:rPr>
          <w:rFonts w:ascii="Arial" w:hAnsi="Arial" w:cs="Arial"/>
          <w:b w:val="0"/>
          <w:sz w:val="22"/>
          <w:szCs w:val="22"/>
          <w:u w:val="none"/>
        </w:rPr>
        <w:t xml:space="preserve"> č. </w:t>
      </w:r>
      <w:r w:rsidR="00D36680" w:rsidRPr="00485485">
        <w:rPr>
          <w:rFonts w:ascii="Arial" w:hAnsi="Arial" w:cs="Arial"/>
          <w:b w:val="0"/>
          <w:sz w:val="22"/>
          <w:szCs w:val="22"/>
          <w:u w:val="none"/>
        </w:rPr>
        <w:t>134/2016</w:t>
      </w:r>
      <w:r w:rsidRPr="00485485">
        <w:rPr>
          <w:rFonts w:ascii="Arial" w:hAnsi="Arial" w:cs="Arial"/>
          <w:b w:val="0"/>
          <w:sz w:val="22"/>
          <w:szCs w:val="22"/>
          <w:u w:val="none"/>
        </w:rPr>
        <w:t xml:space="preserve"> Sb., </w:t>
      </w:r>
      <w:r w:rsidR="00274F3B" w:rsidRPr="00485485">
        <w:rPr>
          <w:rFonts w:ascii="Arial" w:hAnsi="Arial" w:cs="Arial"/>
          <w:b w:val="0"/>
          <w:sz w:val="22"/>
          <w:szCs w:val="22"/>
          <w:u w:val="none"/>
        </w:rPr>
        <w:t>o</w:t>
      </w:r>
      <w:r w:rsidR="00274F3B">
        <w:rPr>
          <w:rFonts w:ascii="Arial" w:hAnsi="Arial" w:cs="Arial"/>
          <w:b w:val="0"/>
          <w:sz w:val="22"/>
          <w:szCs w:val="22"/>
          <w:u w:val="none"/>
        </w:rPr>
        <w:t> </w:t>
      </w:r>
      <w:r w:rsidR="00D36680" w:rsidRPr="00485485">
        <w:rPr>
          <w:rFonts w:ascii="Arial" w:hAnsi="Arial" w:cs="Arial"/>
          <w:b w:val="0"/>
          <w:sz w:val="22"/>
          <w:szCs w:val="22"/>
          <w:u w:val="none"/>
        </w:rPr>
        <w:t xml:space="preserve">zadávání </w:t>
      </w:r>
      <w:r w:rsidRPr="00485485">
        <w:rPr>
          <w:rFonts w:ascii="Arial" w:hAnsi="Arial" w:cs="Arial"/>
          <w:b w:val="0"/>
          <w:sz w:val="22"/>
          <w:szCs w:val="22"/>
          <w:u w:val="none"/>
        </w:rPr>
        <w:t>veřejných zakáz</w:t>
      </w:r>
      <w:r w:rsidR="00D36680" w:rsidRPr="00485485">
        <w:rPr>
          <w:rFonts w:ascii="Arial" w:hAnsi="Arial" w:cs="Arial"/>
          <w:b w:val="0"/>
          <w:sz w:val="22"/>
          <w:szCs w:val="22"/>
          <w:u w:val="none"/>
        </w:rPr>
        <w:t>e</w:t>
      </w:r>
      <w:r w:rsidRPr="00485485">
        <w:rPr>
          <w:rFonts w:ascii="Arial" w:hAnsi="Arial" w:cs="Arial"/>
          <w:b w:val="0"/>
          <w:sz w:val="22"/>
          <w:szCs w:val="22"/>
          <w:u w:val="none"/>
        </w:rPr>
        <w:t>k, ve znění pozdějších předpisů</w:t>
      </w:r>
      <w:r w:rsidR="007614F2">
        <w:rPr>
          <w:rFonts w:ascii="Arial" w:hAnsi="Arial" w:cs="Arial"/>
          <w:b w:val="0"/>
          <w:sz w:val="22"/>
          <w:szCs w:val="22"/>
          <w:u w:val="none"/>
        </w:rPr>
        <w:t>, bude postupováno podle tohoto předpisu</w:t>
      </w:r>
      <w:r w:rsidRPr="00485485">
        <w:rPr>
          <w:rFonts w:ascii="Arial" w:hAnsi="Arial" w:cs="Arial"/>
          <w:b w:val="0"/>
          <w:sz w:val="22"/>
          <w:szCs w:val="22"/>
          <w:u w:val="none"/>
        </w:rPr>
        <w:t>. Zhotovitel bude povinen provést soupis těchto změn, doplňků nebo rozšíření, ocenit je podle jednotkových cen použitých pro nabídku ceny díla. Pokud jednotkové ceny v nabídce nebyly obsaženy, předloží Zhotovitel soupis změn s uvedením navrhovaných jednotkových cen k odsouhlasení Objednateli, a to vždy předem a, není-li níže uvedeno jinak, formou dodatku k</w:t>
      </w:r>
      <w:r w:rsidR="00D36680" w:rsidRPr="00485485">
        <w:rPr>
          <w:rFonts w:ascii="Arial" w:hAnsi="Arial" w:cs="Arial"/>
          <w:b w:val="0"/>
          <w:sz w:val="22"/>
          <w:szCs w:val="22"/>
          <w:u w:val="none"/>
        </w:rPr>
        <w:t>e</w:t>
      </w:r>
      <w:r w:rsidRPr="00485485">
        <w:rPr>
          <w:rFonts w:ascii="Arial" w:hAnsi="Arial" w:cs="Arial"/>
          <w:b w:val="0"/>
          <w:sz w:val="22"/>
          <w:szCs w:val="22"/>
          <w:u w:val="none"/>
        </w:rPr>
        <w:t> </w:t>
      </w:r>
      <w:r w:rsidR="00D36680" w:rsidRPr="00485485">
        <w:rPr>
          <w:rFonts w:ascii="Arial" w:hAnsi="Arial" w:cs="Arial"/>
          <w:b w:val="0"/>
          <w:sz w:val="22"/>
          <w:szCs w:val="22"/>
          <w:u w:val="none"/>
        </w:rPr>
        <w:t>s</w:t>
      </w:r>
      <w:r w:rsidRPr="00485485">
        <w:rPr>
          <w:rFonts w:ascii="Arial" w:hAnsi="Arial" w:cs="Arial"/>
          <w:b w:val="0"/>
          <w:sz w:val="22"/>
          <w:szCs w:val="22"/>
          <w:u w:val="none"/>
        </w:rPr>
        <w:t>mlouvě. Teprve po písemném odsouhlasení může Zhotovitel změny a doplňky realizovat a má nárok na jejich úhradu. Pokud tak Zhotovitel neučiní, má se za to, že změny a doplňky jím realizované bez předchozího písemného odsouhlasení Objednatelem byly součástí předmětu plnění a jsou již zahrnuty v ceně díl</w:t>
      </w:r>
      <w:r w:rsidR="00AC7EBB" w:rsidRPr="00485485">
        <w:rPr>
          <w:rFonts w:ascii="Arial" w:hAnsi="Arial" w:cs="Arial"/>
          <w:b w:val="0"/>
          <w:sz w:val="22"/>
          <w:szCs w:val="22"/>
          <w:u w:val="none"/>
        </w:rPr>
        <w:t>a.</w:t>
      </w:r>
    </w:p>
    <w:p w14:paraId="6BA30F7A" w14:textId="77777777" w:rsidR="00781276" w:rsidRPr="00485485" w:rsidRDefault="00111445" w:rsidP="00015F8D">
      <w:pPr>
        <w:pStyle w:val="Nadpis4"/>
        <w:rPr>
          <w:rFonts w:ascii="Arial" w:hAnsi="Arial" w:cs="Arial"/>
          <w:sz w:val="22"/>
          <w:u w:val="single"/>
        </w:rPr>
      </w:pPr>
      <w:r w:rsidRPr="00485485">
        <w:rPr>
          <w:rFonts w:ascii="Arial" w:hAnsi="Arial" w:cs="Arial"/>
          <w:sz w:val="22"/>
          <w:u w:val="single"/>
        </w:rPr>
        <w:t>V</w:t>
      </w:r>
      <w:r w:rsidR="00AB7D3B" w:rsidRPr="00485485">
        <w:rPr>
          <w:rFonts w:ascii="Arial" w:hAnsi="Arial" w:cs="Arial"/>
          <w:sz w:val="22"/>
          <w:u w:val="single"/>
        </w:rPr>
        <w:t>I</w:t>
      </w:r>
      <w:r w:rsidRPr="00485485">
        <w:rPr>
          <w:rFonts w:ascii="Arial" w:hAnsi="Arial" w:cs="Arial"/>
          <w:sz w:val="22"/>
          <w:u w:val="single"/>
        </w:rPr>
        <w:t xml:space="preserve">. </w:t>
      </w:r>
      <w:r w:rsidR="0032542D" w:rsidRPr="00485485">
        <w:rPr>
          <w:rFonts w:ascii="Arial" w:hAnsi="Arial" w:cs="Arial"/>
          <w:sz w:val="22"/>
          <w:u w:val="single"/>
        </w:rPr>
        <w:t>PLATEBNÍ PODMÍNKY</w:t>
      </w:r>
    </w:p>
    <w:p w14:paraId="6995BD9E" w14:textId="77777777" w:rsidR="0094297A" w:rsidRPr="00485485" w:rsidRDefault="0094297A" w:rsidP="0094297A">
      <w:pPr>
        <w:rPr>
          <w:rFonts w:ascii="Arial" w:hAnsi="Arial" w:cs="Arial"/>
        </w:rPr>
      </w:pPr>
    </w:p>
    <w:p w14:paraId="309851CE" w14:textId="77777777" w:rsidR="00451A82" w:rsidRPr="00485485" w:rsidRDefault="00451A82" w:rsidP="00E872C1">
      <w:pPr>
        <w:pStyle w:val="Odstavecseseznamem"/>
        <w:numPr>
          <w:ilvl w:val="0"/>
          <w:numId w:val="5"/>
        </w:numPr>
        <w:spacing w:before="120" w:after="120"/>
        <w:jc w:val="both"/>
        <w:rPr>
          <w:rFonts w:ascii="Arial" w:hAnsi="Arial" w:cs="Arial"/>
          <w:sz w:val="22"/>
          <w:szCs w:val="22"/>
        </w:rPr>
      </w:pPr>
      <w:r w:rsidRPr="00485485">
        <w:rPr>
          <w:rFonts w:ascii="Arial" w:hAnsi="Arial" w:cs="Arial"/>
          <w:sz w:val="22"/>
          <w:szCs w:val="22"/>
        </w:rPr>
        <w:t xml:space="preserve">Smluvní strany se dohodly na úhradě ceny </w:t>
      </w:r>
      <w:r w:rsidR="00217B43" w:rsidRPr="00485485">
        <w:rPr>
          <w:rFonts w:ascii="Arial" w:hAnsi="Arial" w:cs="Arial"/>
          <w:sz w:val="22"/>
          <w:szCs w:val="22"/>
        </w:rPr>
        <w:t xml:space="preserve">díla </w:t>
      </w:r>
      <w:r w:rsidRPr="00485485">
        <w:rPr>
          <w:rFonts w:ascii="Arial" w:hAnsi="Arial" w:cs="Arial"/>
          <w:sz w:val="22"/>
          <w:szCs w:val="22"/>
        </w:rPr>
        <w:t>takto:</w:t>
      </w:r>
    </w:p>
    <w:p w14:paraId="5E872BE4" w14:textId="77777777" w:rsidR="00451A82" w:rsidRPr="00485485" w:rsidRDefault="00451A82" w:rsidP="00E872C1">
      <w:pPr>
        <w:pStyle w:val="Odstavecseseznamem"/>
        <w:numPr>
          <w:ilvl w:val="0"/>
          <w:numId w:val="6"/>
        </w:numPr>
        <w:spacing w:before="120" w:after="120"/>
        <w:jc w:val="both"/>
        <w:rPr>
          <w:rFonts w:ascii="Arial" w:hAnsi="Arial" w:cs="Arial"/>
          <w:sz w:val="22"/>
          <w:szCs w:val="22"/>
        </w:rPr>
      </w:pPr>
      <w:r w:rsidRPr="00485485">
        <w:rPr>
          <w:rFonts w:ascii="Arial" w:hAnsi="Arial" w:cs="Arial"/>
          <w:sz w:val="22"/>
          <w:szCs w:val="22"/>
        </w:rPr>
        <w:t>Objednatel neposkytuje zhotoviteli zálohy.</w:t>
      </w:r>
    </w:p>
    <w:p w14:paraId="02ABC4CA" w14:textId="77777777" w:rsidR="00AD2193" w:rsidRPr="00485485" w:rsidRDefault="00AD2193" w:rsidP="00E872C1">
      <w:pPr>
        <w:pStyle w:val="Odstavecseseznamem"/>
        <w:numPr>
          <w:ilvl w:val="0"/>
          <w:numId w:val="6"/>
        </w:numPr>
        <w:spacing w:before="120" w:after="120"/>
        <w:jc w:val="both"/>
        <w:rPr>
          <w:rFonts w:ascii="Arial" w:hAnsi="Arial" w:cs="Arial"/>
          <w:sz w:val="22"/>
          <w:szCs w:val="22"/>
        </w:rPr>
      </w:pPr>
      <w:r w:rsidRPr="00485485">
        <w:rPr>
          <w:rFonts w:ascii="Arial" w:hAnsi="Arial" w:cs="Arial"/>
          <w:sz w:val="22"/>
          <w:szCs w:val="22"/>
        </w:rPr>
        <w:t xml:space="preserve">Smluvní strany se dohodly v souladu s § 21 odst. 7 zákona č. 235/2004 Sb., o dani </w:t>
      </w:r>
      <w:r w:rsidR="00485485">
        <w:rPr>
          <w:rFonts w:ascii="Arial" w:hAnsi="Arial" w:cs="Arial"/>
          <w:sz w:val="22"/>
          <w:szCs w:val="22"/>
        </w:rPr>
        <w:br/>
      </w:r>
      <w:r w:rsidRPr="00485485">
        <w:rPr>
          <w:rFonts w:ascii="Arial" w:hAnsi="Arial" w:cs="Arial"/>
          <w:sz w:val="22"/>
          <w:szCs w:val="22"/>
        </w:rPr>
        <w:t>z přidané hodnoty</w:t>
      </w:r>
      <w:r w:rsidR="007834D5" w:rsidRPr="00485485">
        <w:rPr>
          <w:rFonts w:ascii="Arial" w:hAnsi="Arial" w:cs="Arial"/>
          <w:sz w:val="22"/>
          <w:szCs w:val="22"/>
        </w:rPr>
        <w:t>,</w:t>
      </w:r>
      <w:r w:rsidRPr="00485485">
        <w:rPr>
          <w:rFonts w:ascii="Arial" w:hAnsi="Arial" w:cs="Arial"/>
          <w:sz w:val="22"/>
          <w:szCs w:val="22"/>
        </w:rPr>
        <w:t xml:space="preserve"> ve znění pozdějších předpisů</w:t>
      </w:r>
      <w:r w:rsidR="007834D5" w:rsidRPr="00485485">
        <w:rPr>
          <w:rFonts w:ascii="Arial" w:hAnsi="Arial" w:cs="Arial"/>
          <w:sz w:val="22"/>
          <w:szCs w:val="22"/>
        </w:rPr>
        <w:t>,</w:t>
      </w:r>
      <w:r w:rsidRPr="00485485">
        <w:rPr>
          <w:rFonts w:ascii="Arial" w:hAnsi="Arial" w:cs="Arial"/>
          <w:sz w:val="22"/>
          <w:szCs w:val="22"/>
        </w:rPr>
        <w:t xml:space="preserve"> na hrazení ceny za dílo postupně (</w:t>
      </w:r>
      <w:r w:rsidRPr="00485485">
        <w:rPr>
          <w:rFonts w:ascii="Arial" w:hAnsi="Arial" w:cs="Arial"/>
          <w:sz w:val="22"/>
          <w:szCs w:val="22"/>
          <w:u w:val="single"/>
        </w:rPr>
        <w:t>dílčí plnění</w:t>
      </w:r>
      <w:r w:rsidRPr="00485485">
        <w:rPr>
          <w:rFonts w:ascii="Arial" w:hAnsi="Arial" w:cs="Arial"/>
          <w:sz w:val="22"/>
          <w:szCs w:val="22"/>
        </w:rPr>
        <w:t xml:space="preserve">) na základě dílčích daňových dokladů, které budou vystavovány </w:t>
      </w:r>
      <w:r w:rsidR="00E00687" w:rsidRPr="00485485">
        <w:rPr>
          <w:rFonts w:ascii="Arial" w:hAnsi="Arial" w:cs="Arial"/>
          <w:sz w:val="22"/>
          <w:szCs w:val="22"/>
        </w:rPr>
        <w:t xml:space="preserve">vždy po protokolárním předání ucelené části díla </w:t>
      </w:r>
      <w:r w:rsidR="00A345FE" w:rsidRPr="00485485">
        <w:rPr>
          <w:rFonts w:ascii="Arial" w:hAnsi="Arial" w:cs="Arial"/>
          <w:sz w:val="22"/>
          <w:szCs w:val="22"/>
        </w:rPr>
        <w:t>(</w:t>
      </w:r>
      <w:r w:rsidR="00E00687" w:rsidRPr="00485485">
        <w:rPr>
          <w:rFonts w:ascii="Arial" w:hAnsi="Arial" w:cs="Arial"/>
          <w:sz w:val="22"/>
          <w:szCs w:val="22"/>
        </w:rPr>
        <w:t>práce a služby v jednotlivých katastrálních územích)</w:t>
      </w:r>
      <w:r w:rsidRPr="00485485">
        <w:rPr>
          <w:rFonts w:ascii="Arial" w:hAnsi="Arial" w:cs="Arial"/>
          <w:sz w:val="22"/>
          <w:szCs w:val="22"/>
        </w:rPr>
        <w:t xml:space="preserve"> dle skutečně provedených prací, dodávek a služeb na základě objednatelem schválených zjišťovacích protokolů a soupisů provedených prací, dodávek a služeb </w:t>
      </w:r>
      <w:r w:rsidR="00B565DC" w:rsidRPr="00485485">
        <w:rPr>
          <w:rFonts w:ascii="Arial" w:hAnsi="Arial" w:cs="Arial"/>
          <w:sz w:val="22"/>
          <w:szCs w:val="22"/>
        </w:rPr>
        <w:br/>
      </w:r>
      <w:r w:rsidRPr="00485485">
        <w:rPr>
          <w:rFonts w:ascii="Arial" w:hAnsi="Arial" w:cs="Arial"/>
          <w:sz w:val="22"/>
          <w:szCs w:val="22"/>
        </w:rPr>
        <w:t xml:space="preserve">s využitím cenových údajů položkového rozpočtu zhotovitele, doloženého v nabídce, pro ocenění dokončených částí díla. Zhotovitel </w:t>
      </w:r>
      <w:r w:rsidR="00043E77" w:rsidRPr="00485485">
        <w:rPr>
          <w:rFonts w:ascii="Arial" w:hAnsi="Arial" w:cs="Arial"/>
          <w:sz w:val="22"/>
          <w:szCs w:val="22"/>
        </w:rPr>
        <w:t xml:space="preserve">však </w:t>
      </w:r>
      <w:r w:rsidRPr="00485485">
        <w:rPr>
          <w:rFonts w:ascii="Arial" w:hAnsi="Arial" w:cs="Arial"/>
          <w:sz w:val="22"/>
          <w:szCs w:val="22"/>
        </w:rPr>
        <w:t>bude předkládat objednateli položkový soupis provedených prací, dodávek a služeb k odsouhlasení nejpozději do tří pracovních dnů po skončení měsíce za plnění provedené v příslušném měsíci.</w:t>
      </w:r>
    </w:p>
    <w:p w14:paraId="12A92FA2" w14:textId="77777777" w:rsidR="00451A82" w:rsidRPr="00485485" w:rsidRDefault="00451A82" w:rsidP="00E872C1">
      <w:pPr>
        <w:pStyle w:val="Odstavecseseznamem"/>
        <w:numPr>
          <w:ilvl w:val="0"/>
          <w:numId w:val="6"/>
        </w:numPr>
        <w:spacing w:before="120" w:after="120"/>
        <w:jc w:val="both"/>
        <w:rPr>
          <w:rFonts w:ascii="Arial" w:hAnsi="Arial" w:cs="Arial"/>
          <w:sz w:val="22"/>
          <w:szCs w:val="22"/>
        </w:rPr>
      </w:pPr>
      <w:r w:rsidRPr="00485485">
        <w:rPr>
          <w:rFonts w:ascii="Arial" w:hAnsi="Arial" w:cs="Arial"/>
          <w:sz w:val="22"/>
          <w:szCs w:val="22"/>
        </w:rPr>
        <w:t xml:space="preserve">Přílohou daňového dokladu musí být protokol o předání a převzetí </w:t>
      </w:r>
      <w:r w:rsidR="00431B8D" w:rsidRPr="00485485">
        <w:rPr>
          <w:rFonts w:ascii="Arial" w:hAnsi="Arial" w:cs="Arial"/>
          <w:sz w:val="22"/>
          <w:szCs w:val="22"/>
        </w:rPr>
        <w:t>díla</w:t>
      </w:r>
      <w:r w:rsidR="00E00687" w:rsidRPr="00485485">
        <w:rPr>
          <w:rFonts w:ascii="Arial" w:hAnsi="Arial" w:cs="Arial"/>
          <w:sz w:val="22"/>
          <w:szCs w:val="22"/>
        </w:rPr>
        <w:t xml:space="preserve"> nebo jeho ucelené části </w:t>
      </w:r>
      <w:r w:rsidR="00043E77" w:rsidRPr="00485485">
        <w:rPr>
          <w:rFonts w:ascii="Arial" w:hAnsi="Arial" w:cs="Arial"/>
          <w:sz w:val="22"/>
          <w:szCs w:val="22"/>
        </w:rPr>
        <w:t>a</w:t>
      </w:r>
      <w:r w:rsidR="00361393" w:rsidRPr="00485485">
        <w:rPr>
          <w:rFonts w:ascii="Arial" w:hAnsi="Arial" w:cs="Arial"/>
          <w:sz w:val="22"/>
          <w:szCs w:val="22"/>
        </w:rPr>
        <w:t> </w:t>
      </w:r>
      <w:r w:rsidR="00043E77" w:rsidRPr="00485485">
        <w:rPr>
          <w:rFonts w:ascii="Arial" w:hAnsi="Arial" w:cs="Arial"/>
          <w:sz w:val="22"/>
          <w:szCs w:val="22"/>
        </w:rPr>
        <w:t>zjišťovací protokol</w:t>
      </w:r>
      <w:r w:rsidRPr="00485485">
        <w:rPr>
          <w:rFonts w:ascii="Arial" w:hAnsi="Arial" w:cs="Arial"/>
          <w:sz w:val="22"/>
          <w:szCs w:val="22"/>
        </w:rPr>
        <w:t xml:space="preserve"> potvrzený oběma smluvními stranami.</w:t>
      </w:r>
    </w:p>
    <w:p w14:paraId="7F9520CF" w14:textId="77777777" w:rsidR="00451A82" w:rsidRPr="00485485" w:rsidRDefault="00451A82" w:rsidP="00737387">
      <w:pPr>
        <w:pStyle w:val="Odstavecseseznamem"/>
        <w:numPr>
          <w:ilvl w:val="0"/>
          <w:numId w:val="5"/>
        </w:numPr>
        <w:spacing w:before="120" w:after="120"/>
        <w:ind w:left="426" w:hanging="284"/>
        <w:jc w:val="both"/>
        <w:rPr>
          <w:rFonts w:ascii="Arial" w:hAnsi="Arial" w:cs="Arial"/>
          <w:sz w:val="22"/>
          <w:szCs w:val="22"/>
        </w:rPr>
      </w:pPr>
      <w:r w:rsidRPr="00485485">
        <w:rPr>
          <w:rFonts w:ascii="Arial" w:hAnsi="Arial" w:cs="Arial"/>
          <w:sz w:val="22"/>
          <w:szCs w:val="22"/>
        </w:rPr>
        <w:t xml:space="preserve">Daňový doklad musí být předložen </w:t>
      </w:r>
      <w:r w:rsidR="0067784F" w:rsidRPr="00485485">
        <w:rPr>
          <w:rFonts w:ascii="Arial" w:hAnsi="Arial" w:cs="Arial"/>
          <w:sz w:val="22"/>
          <w:szCs w:val="22"/>
        </w:rPr>
        <w:t>objednateli</w:t>
      </w:r>
      <w:r w:rsidRPr="00485485">
        <w:rPr>
          <w:rFonts w:ascii="Arial" w:hAnsi="Arial" w:cs="Arial"/>
          <w:sz w:val="22"/>
          <w:szCs w:val="22"/>
        </w:rPr>
        <w:t xml:space="preserve"> nejpozději do 15 dnů ode dne zdanitelného plnění a</w:t>
      </w:r>
      <w:r w:rsidR="00361393" w:rsidRPr="00485485">
        <w:rPr>
          <w:rFonts w:ascii="Arial" w:hAnsi="Arial" w:cs="Arial"/>
          <w:sz w:val="22"/>
          <w:szCs w:val="22"/>
        </w:rPr>
        <w:t> </w:t>
      </w:r>
      <w:r w:rsidRPr="00485485">
        <w:rPr>
          <w:rFonts w:ascii="Arial" w:hAnsi="Arial" w:cs="Arial"/>
          <w:sz w:val="22"/>
          <w:szCs w:val="22"/>
        </w:rPr>
        <w:t xml:space="preserve">řádně doložen nezbytnými doklady, které umožní </w:t>
      </w:r>
      <w:r w:rsidR="0067784F" w:rsidRPr="00485485">
        <w:rPr>
          <w:rFonts w:ascii="Arial" w:hAnsi="Arial" w:cs="Arial"/>
          <w:sz w:val="22"/>
          <w:szCs w:val="22"/>
        </w:rPr>
        <w:t>objednateli</w:t>
      </w:r>
      <w:r w:rsidRPr="00485485">
        <w:rPr>
          <w:rFonts w:ascii="Arial" w:hAnsi="Arial" w:cs="Arial"/>
          <w:sz w:val="22"/>
          <w:szCs w:val="22"/>
        </w:rPr>
        <w:t xml:space="preserve"> provést jeho kontrolu.</w:t>
      </w:r>
    </w:p>
    <w:p w14:paraId="17189692" w14:textId="77777777" w:rsidR="00451A82" w:rsidRPr="00485485" w:rsidRDefault="00AD2193" w:rsidP="008C5AE0">
      <w:pPr>
        <w:pStyle w:val="Zkladntextodsazen"/>
        <w:numPr>
          <w:ilvl w:val="1"/>
          <w:numId w:val="21"/>
        </w:numPr>
        <w:tabs>
          <w:tab w:val="clear" w:pos="1440"/>
        </w:tabs>
        <w:ind w:left="426" w:hanging="426"/>
        <w:rPr>
          <w:rFonts w:ascii="Arial" w:hAnsi="Arial" w:cs="Arial"/>
          <w:i w:val="0"/>
          <w:szCs w:val="22"/>
        </w:rPr>
      </w:pPr>
      <w:r w:rsidRPr="00485485">
        <w:rPr>
          <w:rFonts w:ascii="Arial" w:hAnsi="Arial" w:cs="Arial"/>
          <w:i w:val="0"/>
        </w:rPr>
        <w:t>Daňové doklady musí obsahovat náležitosti dle zákona č. 563/1991 Sb., o účetnictví ve znění pozdějších předpisů a dle zákona č.</w:t>
      </w:r>
      <w:r w:rsidR="00791DB4">
        <w:rPr>
          <w:rFonts w:ascii="Arial" w:hAnsi="Arial" w:cs="Arial"/>
          <w:i w:val="0"/>
        </w:rPr>
        <w:t xml:space="preserve"> </w:t>
      </w:r>
      <w:r w:rsidRPr="00485485">
        <w:rPr>
          <w:rFonts w:ascii="Arial" w:hAnsi="Arial" w:cs="Arial"/>
          <w:i w:val="0"/>
        </w:rPr>
        <w:t>235/2004 Sb., o dani z přidané hodnoty</w:t>
      </w:r>
      <w:r w:rsidR="007834D5" w:rsidRPr="00485485">
        <w:rPr>
          <w:rFonts w:ascii="Arial" w:hAnsi="Arial" w:cs="Arial"/>
          <w:i w:val="0"/>
        </w:rPr>
        <w:t>,</w:t>
      </w:r>
      <w:r w:rsidRPr="00485485">
        <w:rPr>
          <w:rFonts w:ascii="Arial" w:hAnsi="Arial" w:cs="Arial"/>
          <w:i w:val="0"/>
        </w:rPr>
        <w:t xml:space="preserve"> ve znění pozdějších předpisů. </w:t>
      </w:r>
      <w:r w:rsidR="00451A82" w:rsidRPr="00485485">
        <w:rPr>
          <w:rFonts w:ascii="Arial" w:hAnsi="Arial" w:cs="Arial"/>
          <w:i w:val="0"/>
          <w:szCs w:val="22"/>
        </w:rPr>
        <w:t xml:space="preserve">Splatnost daňového dokladu vystaveného </w:t>
      </w:r>
      <w:r w:rsidR="0067784F" w:rsidRPr="00485485">
        <w:rPr>
          <w:rFonts w:ascii="Arial" w:hAnsi="Arial" w:cs="Arial"/>
          <w:i w:val="0"/>
          <w:szCs w:val="22"/>
        </w:rPr>
        <w:t>zhotovitelem</w:t>
      </w:r>
      <w:r w:rsidR="00451A82" w:rsidRPr="00485485">
        <w:rPr>
          <w:rFonts w:ascii="Arial" w:hAnsi="Arial" w:cs="Arial"/>
          <w:i w:val="0"/>
          <w:szCs w:val="22"/>
        </w:rPr>
        <w:t xml:space="preserve"> je </w:t>
      </w:r>
      <w:r w:rsidR="00431B8D" w:rsidRPr="00485485">
        <w:rPr>
          <w:rFonts w:ascii="Arial" w:hAnsi="Arial" w:cs="Arial"/>
          <w:i w:val="0"/>
          <w:szCs w:val="22"/>
        </w:rPr>
        <w:t xml:space="preserve">do </w:t>
      </w:r>
      <w:r w:rsidR="00451A82" w:rsidRPr="00485485">
        <w:rPr>
          <w:rFonts w:ascii="Arial" w:hAnsi="Arial" w:cs="Arial"/>
          <w:i w:val="0"/>
          <w:szCs w:val="22"/>
        </w:rPr>
        <w:t xml:space="preserve">30 dnů ode dne jeho doručení </w:t>
      </w:r>
      <w:r w:rsidR="0067784F" w:rsidRPr="00485485">
        <w:rPr>
          <w:rFonts w:ascii="Arial" w:hAnsi="Arial" w:cs="Arial"/>
          <w:i w:val="0"/>
          <w:szCs w:val="22"/>
        </w:rPr>
        <w:t>objednateli</w:t>
      </w:r>
      <w:r w:rsidR="00451A82" w:rsidRPr="00485485">
        <w:rPr>
          <w:rFonts w:ascii="Arial" w:hAnsi="Arial" w:cs="Arial"/>
          <w:i w:val="0"/>
          <w:szCs w:val="22"/>
        </w:rPr>
        <w:t>, spolu s veškerými požadovanými dokum</w:t>
      </w:r>
      <w:r w:rsidR="00A8301C" w:rsidRPr="00485485">
        <w:rPr>
          <w:rFonts w:ascii="Arial" w:hAnsi="Arial" w:cs="Arial"/>
          <w:i w:val="0"/>
          <w:szCs w:val="22"/>
        </w:rPr>
        <w:t>enty, na adresu objednatele</w:t>
      </w:r>
      <w:r w:rsidR="00451A82" w:rsidRPr="00485485">
        <w:rPr>
          <w:rFonts w:ascii="Arial" w:hAnsi="Arial" w:cs="Arial"/>
          <w:i w:val="0"/>
          <w:szCs w:val="22"/>
        </w:rPr>
        <w:t>.</w:t>
      </w:r>
    </w:p>
    <w:p w14:paraId="25550BC6" w14:textId="77777777" w:rsidR="0050202C" w:rsidRPr="00485485" w:rsidRDefault="00A96000" w:rsidP="0002663F">
      <w:pPr>
        <w:pStyle w:val="Odstavecseseznamem"/>
        <w:numPr>
          <w:ilvl w:val="0"/>
          <w:numId w:val="23"/>
        </w:numPr>
        <w:spacing w:before="120" w:after="120"/>
        <w:ind w:left="426" w:hanging="426"/>
        <w:jc w:val="both"/>
        <w:rPr>
          <w:rFonts w:ascii="Arial" w:hAnsi="Arial" w:cs="Arial"/>
          <w:sz w:val="22"/>
          <w:szCs w:val="22"/>
        </w:rPr>
      </w:pPr>
      <w:r w:rsidRPr="00485485">
        <w:rPr>
          <w:rFonts w:ascii="Arial" w:hAnsi="Arial" w:cs="Arial"/>
          <w:sz w:val="22"/>
          <w:szCs w:val="22"/>
        </w:rPr>
        <w:t>Cena za dílo je uhrazena okamžikem odepsání finančních prostředků z účtu objednatele.</w:t>
      </w:r>
    </w:p>
    <w:p w14:paraId="4AB16F44" w14:textId="77777777" w:rsidR="008E7BBA" w:rsidRPr="00485485" w:rsidRDefault="00ED2CC0" w:rsidP="0002663F">
      <w:pPr>
        <w:pStyle w:val="Zkladntextodsazen"/>
        <w:numPr>
          <w:ilvl w:val="0"/>
          <w:numId w:val="23"/>
        </w:numPr>
        <w:spacing w:after="480"/>
        <w:ind w:left="426" w:hanging="426"/>
        <w:rPr>
          <w:rFonts w:ascii="Arial" w:hAnsi="Arial" w:cs="Arial"/>
          <w:i w:val="0"/>
        </w:rPr>
      </w:pPr>
      <w:r w:rsidRPr="00485485">
        <w:rPr>
          <w:rFonts w:ascii="Arial" w:hAnsi="Arial" w:cs="Arial"/>
          <w:i w:val="0"/>
        </w:rPr>
        <w:t>Zhotovitel nesmí bez předchozího písemného souhlasu Objednatele postoupit pohledávky.</w:t>
      </w:r>
    </w:p>
    <w:p w14:paraId="1406505C" w14:textId="77777777" w:rsidR="008D778D" w:rsidRPr="00485485" w:rsidRDefault="00E47B89" w:rsidP="00015F8D">
      <w:pPr>
        <w:pStyle w:val="Odstavecseseznamem"/>
        <w:spacing w:before="120" w:after="120"/>
        <w:ind w:left="0"/>
        <w:jc w:val="both"/>
        <w:rPr>
          <w:rFonts w:ascii="Arial" w:hAnsi="Arial" w:cs="Arial"/>
          <w:b/>
          <w:sz w:val="22"/>
          <w:szCs w:val="22"/>
          <w:u w:val="single"/>
        </w:rPr>
      </w:pPr>
      <w:r w:rsidRPr="00485485">
        <w:rPr>
          <w:rFonts w:ascii="Arial" w:hAnsi="Arial" w:cs="Arial"/>
          <w:b/>
          <w:sz w:val="22"/>
          <w:szCs w:val="22"/>
          <w:u w:val="single"/>
        </w:rPr>
        <w:t>VI</w:t>
      </w:r>
      <w:r w:rsidR="00AB7D3B" w:rsidRPr="00485485">
        <w:rPr>
          <w:rFonts w:ascii="Arial" w:hAnsi="Arial" w:cs="Arial"/>
          <w:b/>
          <w:sz w:val="22"/>
          <w:szCs w:val="22"/>
          <w:u w:val="single"/>
        </w:rPr>
        <w:t>I</w:t>
      </w:r>
      <w:r w:rsidR="00A47CEA" w:rsidRPr="00485485">
        <w:rPr>
          <w:rFonts w:ascii="Arial" w:hAnsi="Arial" w:cs="Arial"/>
          <w:b/>
          <w:sz w:val="22"/>
          <w:szCs w:val="22"/>
          <w:u w:val="single"/>
        </w:rPr>
        <w:t>.</w:t>
      </w:r>
      <w:r w:rsidR="00431B8D" w:rsidRPr="00485485">
        <w:rPr>
          <w:rFonts w:ascii="Arial" w:hAnsi="Arial" w:cs="Arial"/>
          <w:b/>
          <w:sz w:val="22"/>
          <w:szCs w:val="22"/>
          <w:u w:val="single"/>
        </w:rPr>
        <w:t xml:space="preserve"> </w:t>
      </w:r>
      <w:r w:rsidR="00A47CEA" w:rsidRPr="00485485">
        <w:rPr>
          <w:rFonts w:ascii="Arial" w:hAnsi="Arial" w:cs="Arial"/>
          <w:b/>
          <w:sz w:val="22"/>
          <w:szCs w:val="22"/>
          <w:u w:val="single"/>
        </w:rPr>
        <w:t xml:space="preserve">PRÁVA </w:t>
      </w:r>
      <w:r w:rsidRPr="00485485">
        <w:rPr>
          <w:rFonts w:ascii="Arial" w:hAnsi="Arial" w:cs="Arial"/>
          <w:b/>
          <w:sz w:val="22"/>
          <w:szCs w:val="22"/>
          <w:u w:val="single"/>
        </w:rPr>
        <w:t>A POVINNOSTI SMLUVNÍCH STRAN</w:t>
      </w:r>
    </w:p>
    <w:p w14:paraId="514585EE" w14:textId="77777777" w:rsidR="0094297A" w:rsidRPr="00485485" w:rsidRDefault="0094297A" w:rsidP="00015F8D">
      <w:pPr>
        <w:pStyle w:val="Odstavecseseznamem"/>
        <w:spacing w:before="120" w:after="120"/>
        <w:ind w:left="0"/>
        <w:jc w:val="both"/>
        <w:rPr>
          <w:rFonts w:ascii="Arial" w:hAnsi="Arial" w:cs="Arial"/>
          <w:b/>
          <w:sz w:val="22"/>
          <w:szCs w:val="22"/>
          <w:u w:val="single"/>
        </w:rPr>
      </w:pPr>
    </w:p>
    <w:p w14:paraId="732FD140" w14:textId="77777777" w:rsidR="00267246" w:rsidRPr="00485485" w:rsidRDefault="00267246"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Objednatel se zavazuje poskytnout Zhotoviteli veškerou součinnost nutnou k zajištění řádného </w:t>
      </w:r>
      <w:r w:rsidR="005C2D1A" w:rsidRPr="00485485">
        <w:rPr>
          <w:rFonts w:ascii="Arial" w:hAnsi="Arial" w:cs="Arial"/>
          <w:sz w:val="22"/>
          <w:szCs w:val="22"/>
        </w:rPr>
        <w:t>provedení díla</w:t>
      </w:r>
      <w:r w:rsidRPr="00485485">
        <w:rPr>
          <w:rFonts w:ascii="Arial" w:hAnsi="Arial" w:cs="Arial"/>
          <w:sz w:val="22"/>
          <w:szCs w:val="22"/>
        </w:rPr>
        <w:t>.</w:t>
      </w:r>
    </w:p>
    <w:p w14:paraId="0C7B83A2" w14:textId="77777777" w:rsidR="00267246" w:rsidRPr="00485485" w:rsidRDefault="00267246"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Zhotovitel potvrzuje, že se v plném rozsahu seznámil s rozsahem a povahou předmětu plnění, že jsou mu známy veškeré technické, kvalitativní a jiné podmínky nezbytné pro realizaci díla a že disponuje takovými kapacitami a odbornými znalostmi, které jsou pro realizaci díla nezbytné.</w:t>
      </w:r>
    </w:p>
    <w:p w14:paraId="7975893B" w14:textId="77777777" w:rsidR="00267246" w:rsidRPr="00485485" w:rsidRDefault="008848A8"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Zhotovitel </w:t>
      </w:r>
      <w:r w:rsidR="00267246" w:rsidRPr="00485485">
        <w:rPr>
          <w:rFonts w:ascii="Arial" w:hAnsi="Arial" w:cs="Arial"/>
          <w:sz w:val="22"/>
          <w:szCs w:val="22"/>
        </w:rPr>
        <w:t xml:space="preserve">se zavazuje poskytnout </w:t>
      </w:r>
      <w:r w:rsidRPr="00485485">
        <w:rPr>
          <w:rFonts w:ascii="Arial" w:hAnsi="Arial" w:cs="Arial"/>
          <w:sz w:val="22"/>
          <w:szCs w:val="22"/>
        </w:rPr>
        <w:t xml:space="preserve">dílo </w:t>
      </w:r>
      <w:r w:rsidR="00267246" w:rsidRPr="00485485">
        <w:rPr>
          <w:rFonts w:ascii="Arial" w:hAnsi="Arial" w:cs="Arial"/>
          <w:sz w:val="22"/>
          <w:szCs w:val="22"/>
        </w:rPr>
        <w:t>a je</w:t>
      </w:r>
      <w:r w:rsidRPr="00485485">
        <w:rPr>
          <w:rFonts w:ascii="Arial" w:hAnsi="Arial" w:cs="Arial"/>
          <w:sz w:val="22"/>
          <w:szCs w:val="22"/>
        </w:rPr>
        <w:t>ho</w:t>
      </w:r>
      <w:r w:rsidR="00267246" w:rsidRPr="00485485">
        <w:rPr>
          <w:rFonts w:ascii="Arial" w:hAnsi="Arial" w:cs="Arial"/>
          <w:sz w:val="22"/>
          <w:szCs w:val="22"/>
        </w:rPr>
        <w:t xml:space="preserve"> dílčí plnění řádně a včas, při </w:t>
      </w:r>
      <w:r w:rsidRPr="00485485">
        <w:rPr>
          <w:rFonts w:ascii="Arial" w:hAnsi="Arial" w:cs="Arial"/>
          <w:sz w:val="22"/>
          <w:szCs w:val="22"/>
        </w:rPr>
        <w:t xml:space="preserve">provedení díla </w:t>
      </w:r>
      <w:r w:rsidR="00E1587D" w:rsidRPr="00485485">
        <w:rPr>
          <w:rFonts w:ascii="Arial" w:hAnsi="Arial" w:cs="Arial"/>
          <w:sz w:val="22"/>
          <w:szCs w:val="22"/>
        </w:rPr>
        <w:t xml:space="preserve">postupovat s </w:t>
      </w:r>
      <w:r w:rsidR="00267246" w:rsidRPr="00485485">
        <w:rPr>
          <w:rFonts w:ascii="Arial" w:hAnsi="Arial" w:cs="Arial"/>
          <w:sz w:val="22"/>
          <w:szCs w:val="22"/>
        </w:rPr>
        <w:t>veškerou odbornou péč</w:t>
      </w:r>
      <w:r w:rsidR="00A47CEA" w:rsidRPr="00485485">
        <w:rPr>
          <w:rFonts w:ascii="Arial" w:hAnsi="Arial" w:cs="Arial"/>
          <w:sz w:val="22"/>
          <w:szCs w:val="22"/>
        </w:rPr>
        <w:t>í</w:t>
      </w:r>
      <w:r w:rsidR="00267246" w:rsidRPr="00485485">
        <w:rPr>
          <w:rFonts w:ascii="Arial" w:hAnsi="Arial" w:cs="Arial"/>
          <w:sz w:val="22"/>
          <w:szCs w:val="22"/>
        </w:rPr>
        <w:t xml:space="preserve"> a dodržovat všechny právní předpisy, technické normy a obecně závazné vyhlášky Objednatele vztahující se k</w:t>
      </w:r>
      <w:r w:rsidRPr="00485485">
        <w:rPr>
          <w:rFonts w:ascii="Arial" w:hAnsi="Arial" w:cs="Arial"/>
          <w:sz w:val="22"/>
          <w:szCs w:val="22"/>
        </w:rPr>
        <w:t> provedenému dílu</w:t>
      </w:r>
      <w:r w:rsidR="00267246" w:rsidRPr="00485485">
        <w:rPr>
          <w:rFonts w:ascii="Arial" w:hAnsi="Arial" w:cs="Arial"/>
          <w:sz w:val="22"/>
          <w:szCs w:val="22"/>
        </w:rPr>
        <w:t>. V případě jejich porušení vzniká Objednateli nárok na náhradu škody způsobené porušením těchto povinností.</w:t>
      </w:r>
    </w:p>
    <w:p w14:paraId="2D1EA328" w14:textId="77777777" w:rsidR="00431B8D" w:rsidRPr="00485485" w:rsidRDefault="00431B8D" w:rsidP="0002663F">
      <w:pPr>
        <w:pStyle w:val="Odstavecseseznamem"/>
        <w:autoSpaceDE w:val="0"/>
        <w:autoSpaceDN w:val="0"/>
        <w:adjustRightInd w:val="0"/>
        <w:spacing w:before="120"/>
        <w:ind w:left="426"/>
        <w:jc w:val="both"/>
        <w:rPr>
          <w:rFonts w:ascii="Arial" w:hAnsi="Arial" w:cs="Arial"/>
          <w:sz w:val="22"/>
        </w:rPr>
      </w:pPr>
      <w:r w:rsidRPr="00485485">
        <w:rPr>
          <w:rFonts w:ascii="Arial" w:hAnsi="Arial" w:cs="Arial"/>
          <w:sz w:val="22"/>
        </w:rPr>
        <w:t xml:space="preserve">Použité technologie pro </w:t>
      </w:r>
      <w:r w:rsidR="00FA72C5" w:rsidRPr="00485485">
        <w:rPr>
          <w:rFonts w:ascii="Arial" w:hAnsi="Arial" w:cs="Arial"/>
          <w:sz w:val="22"/>
        </w:rPr>
        <w:t>údržbu jednotlivých vegetačních prvků</w:t>
      </w:r>
      <w:r w:rsidRPr="00485485">
        <w:rPr>
          <w:rFonts w:ascii="Arial" w:hAnsi="Arial" w:cs="Arial"/>
          <w:sz w:val="22"/>
        </w:rPr>
        <w:t xml:space="preserve"> musí především respektovat níže uvedené oborové ČSN</w:t>
      </w:r>
      <w:r w:rsidR="00A21AC8" w:rsidRPr="00485485">
        <w:rPr>
          <w:rFonts w:ascii="Arial" w:hAnsi="Arial" w:cs="Arial"/>
          <w:sz w:val="22"/>
        </w:rPr>
        <w:t xml:space="preserve"> a platné standardy vydané AOPK</w:t>
      </w:r>
      <w:r w:rsidRPr="00485485">
        <w:rPr>
          <w:rFonts w:ascii="Arial" w:hAnsi="Arial" w:cs="Arial"/>
          <w:sz w:val="22"/>
        </w:rPr>
        <w:t>:</w:t>
      </w:r>
    </w:p>
    <w:p w14:paraId="0B65FFCA" w14:textId="77777777" w:rsidR="00431B8D" w:rsidRPr="00485485" w:rsidRDefault="00431B8D" w:rsidP="00E872C1">
      <w:pPr>
        <w:numPr>
          <w:ilvl w:val="0"/>
          <w:numId w:val="18"/>
        </w:numPr>
        <w:autoSpaceDE w:val="0"/>
        <w:autoSpaceDN w:val="0"/>
        <w:adjustRightInd w:val="0"/>
        <w:ind w:left="993" w:hanging="284"/>
        <w:jc w:val="both"/>
        <w:rPr>
          <w:rFonts w:ascii="Arial" w:hAnsi="Arial" w:cs="Arial"/>
          <w:sz w:val="22"/>
        </w:rPr>
      </w:pPr>
      <w:r w:rsidRPr="00485485">
        <w:rPr>
          <w:rFonts w:ascii="Arial" w:hAnsi="Arial" w:cs="Arial"/>
          <w:sz w:val="22"/>
        </w:rPr>
        <w:t>ČSN 83 9021 Technologie vegetačních úprav v krajině - Rostliny a jejich výsadba</w:t>
      </w:r>
    </w:p>
    <w:p w14:paraId="63129C15" w14:textId="77777777" w:rsidR="00431B8D" w:rsidRPr="00485485" w:rsidRDefault="00431B8D" w:rsidP="00E872C1">
      <w:pPr>
        <w:numPr>
          <w:ilvl w:val="0"/>
          <w:numId w:val="18"/>
        </w:numPr>
        <w:autoSpaceDE w:val="0"/>
        <w:autoSpaceDN w:val="0"/>
        <w:adjustRightInd w:val="0"/>
        <w:ind w:left="993" w:hanging="284"/>
        <w:jc w:val="both"/>
        <w:rPr>
          <w:rFonts w:ascii="Arial" w:hAnsi="Arial" w:cs="Arial"/>
          <w:sz w:val="22"/>
        </w:rPr>
      </w:pPr>
      <w:r w:rsidRPr="00485485">
        <w:rPr>
          <w:rFonts w:ascii="Arial" w:hAnsi="Arial" w:cs="Arial"/>
          <w:sz w:val="22"/>
        </w:rPr>
        <w:t>ČSN 83 9031 Technologie vegetačních úprav v krajině – Trávníky a jejich zakládání</w:t>
      </w:r>
    </w:p>
    <w:p w14:paraId="5BFAB834" w14:textId="77777777" w:rsidR="00E26EF3" w:rsidRPr="00485485" w:rsidRDefault="00431B8D" w:rsidP="00E872C1">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ČSN 83 9051 Technologie veg. úprav v krajině - Rozvojová a udr</w:t>
      </w:r>
      <w:r w:rsidR="00E26EF3" w:rsidRPr="00485485">
        <w:rPr>
          <w:rFonts w:ascii="Arial" w:hAnsi="Arial" w:cs="Arial"/>
          <w:sz w:val="22"/>
        </w:rPr>
        <w:t>žovací péče o veg. plochy</w:t>
      </w:r>
    </w:p>
    <w:p w14:paraId="3C799648" w14:textId="77777777" w:rsidR="00566880" w:rsidRPr="00485485" w:rsidRDefault="002E3552" w:rsidP="00356440">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SPPK A02 001:2013 V</w:t>
      </w:r>
      <w:r w:rsidR="00566880" w:rsidRPr="00485485">
        <w:rPr>
          <w:rFonts w:ascii="Arial" w:hAnsi="Arial" w:cs="Arial"/>
          <w:sz w:val="22"/>
        </w:rPr>
        <w:t>ýsadba stromů</w:t>
      </w:r>
    </w:p>
    <w:p w14:paraId="1F871782" w14:textId="77777777" w:rsidR="002E3552" w:rsidRPr="00485485" w:rsidRDefault="002E3552" w:rsidP="00356440">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 xml:space="preserve">SPPK A02 003:2014 </w:t>
      </w:r>
      <w:r w:rsidR="00566880" w:rsidRPr="00485485">
        <w:rPr>
          <w:rFonts w:ascii="Arial" w:hAnsi="Arial" w:cs="Arial"/>
          <w:sz w:val="22"/>
        </w:rPr>
        <w:t>Výsadba a řez keřů a lián</w:t>
      </w:r>
    </w:p>
    <w:p w14:paraId="1C9D976B" w14:textId="77777777" w:rsidR="002E3552" w:rsidRPr="00485485" w:rsidRDefault="002E3552" w:rsidP="00E872C1">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SPPK D02 001:2014 O</w:t>
      </w:r>
      <w:r w:rsidR="00566880" w:rsidRPr="00485485">
        <w:rPr>
          <w:rFonts w:ascii="Arial" w:hAnsi="Arial" w:cs="Arial"/>
          <w:sz w:val="22"/>
        </w:rPr>
        <w:t>bnova travních porostů s využitím regionálních směsí osiv</w:t>
      </w:r>
    </w:p>
    <w:p w14:paraId="64C69865" w14:textId="77777777" w:rsidR="00DA7362" w:rsidRPr="00485485" w:rsidRDefault="00AD42A4"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Zhotovitel zodpovídá za bezpečnost práce svých pracovníků a pracovníků </w:t>
      </w:r>
      <w:r w:rsidR="00206E1D" w:rsidRPr="00485485">
        <w:rPr>
          <w:rFonts w:ascii="Arial" w:hAnsi="Arial" w:cs="Arial"/>
          <w:sz w:val="22"/>
          <w:szCs w:val="22"/>
        </w:rPr>
        <w:t xml:space="preserve">případných </w:t>
      </w:r>
      <w:r w:rsidR="00AD2193" w:rsidRPr="00485485">
        <w:rPr>
          <w:rFonts w:ascii="Arial" w:hAnsi="Arial" w:cs="Arial"/>
          <w:sz w:val="22"/>
          <w:szCs w:val="22"/>
        </w:rPr>
        <w:t>pod</w:t>
      </w:r>
      <w:r w:rsidRPr="00485485">
        <w:rPr>
          <w:rFonts w:ascii="Arial" w:hAnsi="Arial" w:cs="Arial"/>
          <w:sz w:val="22"/>
          <w:szCs w:val="22"/>
        </w:rPr>
        <w:t>dodavatelů.</w:t>
      </w:r>
    </w:p>
    <w:p w14:paraId="31D14132" w14:textId="77777777" w:rsidR="00AD42A4" w:rsidRPr="00485485" w:rsidRDefault="00AD42A4" w:rsidP="0002663F">
      <w:pPr>
        <w:pStyle w:val="text"/>
        <w:numPr>
          <w:ilvl w:val="1"/>
          <w:numId w:val="22"/>
        </w:numPr>
        <w:spacing w:before="0" w:after="120" w:line="240" w:lineRule="auto"/>
        <w:ind w:left="426" w:hanging="426"/>
        <w:rPr>
          <w:rFonts w:ascii="Arial" w:hAnsi="Arial" w:cs="Arial"/>
          <w:sz w:val="22"/>
          <w:szCs w:val="22"/>
        </w:rPr>
      </w:pPr>
      <w:r w:rsidRPr="00485485">
        <w:rPr>
          <w:rFonts w:ascii="Arial" w:hAnsi="Arial" w:cs="Arial"/>
          <w:sz w:val="22"/>
          <w:szCs w:val="22"/>
        </w:rPr>
        <w:t xml:space="preserve">Objednatel je oprávněn organizovat kontrolní dny, kterých se zhotovitel zavazuje zúčastnit. </w:t>
      </w:r>
    </w:p>
    <w:p w14:paraId="43BEE139" w14:textId="77777777" w:rsidR="008B46E0" w:rsidRPr="00485485" w:rsidRDefault="008B46E0" w:rsidP="0002663F">
      <w:pPr>
        <w:pStyle w:val="text"/>
        <w:numPr>
          <w:ilvl w:val="1"/>
          <w:numId w:val="22"/>
        </w:numPr>
        <w:spacing w:before="0" w:after="120" w:line="240" w:lineRule="auto"/>
        <w:ind w:left="426" w:hanging="426"/>
        <w:rPr>
          <w:rFonts w:ascii="Arial" w:hAnsi="Arial" w:cs="Arial"/>
          <w:sz w:val="22"/>
          <w:szCs w:val="22"/>
        </w:rPr>
      </w:pPr>
      <w:r w:rsidRPr="00485485">
        <w:rPr>
          <w:rFonts w:ascii="Arial" w:hAnsi="Arial" w:cs="Arial"/>
          <w:sz w:val="22"/>
          <w:szCs w:val="22"/>
        </w:rPr>
        <w:t xml:space="preserve">Objednatel při přípravě a zpracování zadávacích podmínek postupoval tak, aby dodržel podmínky odpovědného zadávání. </w:t>
      </w:r>
    </w:p>
    <w:p w14:paraId="0CD31B2E" w14:textId="77777777" w:rsidR="008B46E0" w:rsidRPr="00485485" w:rsidRDefault="00405056" w:rsidP="0002663F">
      <w:pPr>
        <w:pStyle w:val="Odstavecseseznamem"/>
        <w:numPr>
          <w:ilvl w:val="1"/>
          <w:numId w:val="22"/>
        </w:numPr>
        <w:ind w:left="426" w:hanging="426"/>
        <w:rPr>
          <w:rFonts w:ascii="Arial" w:eastAsia="Calibri" w:hAnsi="Arial" w:cs="Arial"/>
          <w:sz w:val="22"/>
          <w:szCs w:val="22"/>
        </w:rPr>
      </w:pPr>
      <w:r w:rsidRPr="00485485">
        <w:rPr>
          <w:rFonts w:ascii="Arial" w:hAnsi="Arial" w:cs="Arial"/>
          <w:sz w:val="22"/>
          <w:szCs w:val="22"/>
        </w:rPr>
        <w:t>Z</w:t>
      </w:r>
      <w:r w:rsidR="008B46E0" w:rsidRPr="00485485">
        <w:rPr>
          <w:rFonts w:ascii="Arial" w:hAnsi="Arial" w:cs="Arial"/>
          <w:sz w:val="22"/>
          <w:szCs w:val="22"/>
        </w:rPr>
        <w:t xml:space="preserve">hotovitel </w:t>
      </w:r>
      <w:r w:rsidRPr="00485485">
        <w:rPr>
          <w:rFonts w:ascii="Arial" w:hAnsi="Arial" w:cs="Arial"/>
          <w:sz w:val="22"/>
          <w:szCs w:val="22"/>
        </w:rPr>
        <w:t xml:space="preserve">je povinen </w:t>
      </w:r>
      <w:r w:rsidR="00267246" w:rsidRPr="00485485">
        <w:rPr>
          <w:rFonts w:ascii="Arial" w:hAnsi="Arial" w:cs="Arial"/>
          <w:sz w:val="22"/>
          <w:szCs w:val="22"/>
        </w:rPr>
        <w:t>zajistit</w:t>
      </w:r>
      <w:r w:rsidR="008B46E0" w:rsidRPr="00485485">
        <w:rPr>
          <w:rFonts w:ascii="Arial" w:hAnsi="Arial" w:cs="Arial"/>
          <w:sz w:val="22"/>
          <w:szCs w:val="22"/>
        </w:rPr>
        <w:t xml:space="preserve"> po celou dobu plnění:</w:t>
      </w:r>
    </w:p>
    <w:p w14:paraId="19C67487" w14:textId="77777777" w:rsidR="00635750" w:rsidRPr="00485485" w:rsidRDefault="008B46E0" w:rsidP="00C06338">
      <w:pPr>
        <w:pStyle w:val="Odstavecseseznamem"/>
        <w:numPr>
          <w:ilvl w:val="0"/>
          <w:numId w:val="27"/>
        </w:numPr>
        <w:spacing w:after="240"/>
        <w:ind w:hanging="294"/>
        <w:contextualSpacing/>
        <w:jc w:val="both"/>
        <w:rPr>
          <w:rFonts w:ascii="Arial" w:hAnsi="Arial" w:cs="Arial"/>
          <w:sz w:val="22"/>
          <w:szCs w:val="22"/>
        </w:rPr>
      </w:pPr>
      <w:r w:rsidRPr="00485485">
        <w:rPr>
          <w:rFonts w:ascii="Arial" w:hAnsi="Arial" w:cs="Arial"/>
          <w:sz w:val="22"/>
          <w:szCs w:val="22"/>
        </w:rPr>
        <w:t>důstojné pracovní podmínky, plnění povinností vyplývajících z právních předpisů České republiky, zejména pak z předpisů pracovněprávních, předpisů z oblasti zaměstnanosti a bezpečnosti a ochrany zdraví při práci, a to vůči všem osobám, které se na plnění smlouvy budou podílet; plnění těchto povinností zajistí dodavatel i u svých poddodavatelů;</w:t>
      </w:r>
    </w:p>
    <w:p w14:paraId="6D711716" w14:textId="77777777" w:rsidR="00635750" w:rsidRPr="00485485" w:rsidRDefault="008B46E0" w:rsidP="00C06338">
      <w:pPr>
        <w:pStyle w:val="Odstavecseseznamem"/>
        <w:numPr>
          <w:ilvl w:val="0"/>
          <w:numId w:val="27"/>
        </w:numPr>
        <w:spacing w:after="240"/>
        <w:ind w:hanging="294"/>
        <w:contextualSpacing/>
        <w:jc w:val="both"/>
        <w:rPr>
          <w:rFonts w:ascii="Arial" w:hAnsi="Arial" w:cs="Arial"/>
          <w:sz w:val="22"/>
          <w:szCs w:val="22"/>
        </w:rPr>
      </w:pPr>
      <w:r w:rsidRPr="00485485">
        <w:rPr>
          <w:rFonts w:ascii="Arial" w:hAnsi="Arial" w:cs="Arial"/>
          <w:sz w:val="22"/>
          <w:szCs w:val="22"/>
        </w:rPr>
        <w:t>řádné a včasné plnění finančních závazků svých poddodavatelů za podmínek vycházejících z</w:t>
      </w:r>
      <w:r w:rsidR="00C96F2F" w:rsidRPr="00485485">
        <w:rPr>
          <w:rFonts w:ascii="Arial" w:hAnsi="Arial" w:cs="Arial"/>
          <w:sz w:val="22"/>
          <w:szCs w:val="22"/>
        </w:rPr>
        <w:t>e</w:t>
      </w:r>
      <w:r w:rsidR="004F3AEA" w:rsidRPr="00485485">
        <w:rPr>
          <w:rFonts w:ascii="Arial" w:hAnsi="Arial" w:cs="Arial"/>
          <w:sz w:val="22"/>
          <w:szCs w:val="22"/>
        </w:rPr>
        <w:t> </w:t>
      </w:r>
      <w:r w:rsidRPr="00485485">
        <w:rPr>
          <w:rFonts w:ascii="Arial" w:hAnsi="Arial" w:cs="Arial"/>
          <w:sz w:val="22"/>
          <w:szCs w:val="22"/>
        </w:rPr>
        <w:t> smlouvy;</w:t>
      </w:r>
      <w:r w:rsidR="00635750" w:rsidRPr="00485485">
        <w:rPr>
          <w:rFonts w:ascii="Arial" w:hAnsi="Arial" w:cs="Arial"/>
          <w:sz w:val="22"/>
          <w:szCs w:val="22"/>
        </w:rPr>
        <w:t xml:space="preserve"> </w:t>
      </w:r>
    </w:p>
    <w:p w14:paraId="268FA21A" w14:textId="5739C47C" w:rsidR="008B46E0" w:rsidRPr="00485485" w:rsidRDefault="00635750" w:rsidP="00635750">
      <w:pPr>
        <w:pStyle w:val="Odstavecseseznamem"/>
        <w:numPr>
          <w:ilvl w:val="0"/>
          <w:numId w:val="27"/>
        </w:numPr>
        <w:ind w:hanging="294"/>
        <w:contextualSpacing/>
        <w:jc w:val="both"/>
        <w:rPr>
          <w:rFonts w:ascii="Arial" w:hAnsi="Arial" w:cs="Arial"/>
          <w:sz w:val="22"/>
          <w:szCs w:val="22"/>
        </w:rPr>
      </w:pPr>
      <w:r w:rsidRPr="00485485">
        <w:rPr>
          <w:rFonts w:ascii="Arial" w:hAnsi="Arial" w:cs="Arial"/>
          <w:sz w:val="22"/>
          <w:szCs w:val="22"/>
        </w:rPr>
        <w:t>ú</w:t>
      </w:r>
      <w:r w:rsidR="00636983" w:rsidRPr="00485485">
        <w:rPr>
          <w:rFonts w:ascii="Arial" w:hAnsi="Arial" w:cs="Arial"/>
          <w:sz w:val="22"/>
          <w:szCs w:val="22"/>
        </w:rPr>
        <w:t xml:space="preserve">klid a odvoz odpadu a bioodpadu bude provedeno na náklady </w:t>
      </w:r>
      <w:r w:rsidR="00791DB4">
        <w:rPr>
          <w:rFonts w:ascii="Arial" w:hAnsi="Arial" w:cs="Arial"/>
          <w:sz w:val="22"/>
          <w:szCs w:val="22"/>
        </w:rPr>
        <w:t>z</w:t>
      </w:r>
      <w:r w:rsidR="00636983" w:rsidRPr="00485485">
        <w:rPr>
          <w:rFonts w:ascii="Arial" w:hAnsi="Arial" w:cs="Arial"/>
          <w:sz w:val="22"/>
          <w:szCs w:val="22"/>
        </w:rPr>
        <w:t>hotovitele a musí být provedeno v souladu s platnými právními předpisy</w:t>
      </w:r>
      <w:r w:rsidRPr="00485485">
        <w:rPr>
          <w:rFonts w:ascii="Arial" w:hAnsi="Arial" w:cs="Arial"/>
          <w:sz w:val="22"/>
          <w:szCs w:val="22"/>
        </w:rPr>
        <w:t>;</w:t>
      </w:r>
      <w:r w:rsidR="00636983" w:rsidRPr="00485485">
        <w:rPr>
          <w:rFonts w:ascii="Arial" w:hAnsi="Arial" w:cs="Arial"/>
          <w:sz w:val="22"/>
          <w:szCs w:val="22"/>
        </w:rPr>
        <w:t xml:space="preserve"> </w:t>
      </w:r>
    </w:p>
    <w:p w14:paraId="6F4A83B4" w14:textId="4071BFF3" w:rsidR="00635750" w:rsidRPr="00485485" w:rsidRDefault="00267246"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 xml:space="preserve">Zhotovitel je povinen provádět práce v agrotechnických lhůtách určených pro daný druh prací, dále dle vhodných klimatických podmínek v souladu s požadavky </w:t>
      </w:r>
      <w:r w:rsidR="00791DB4">
        <w:rPr>
          <w:rFonts w:ascii="Arial" w:hAnsi="Arial" w:cs="Arial"/>
          <w:sz w:val="22"/>
          <w:szCs w:val="22"/>
        </w:rPr>
        <w:t>o</w:t>
      </w:r>
      <w:r w:rsidRPr="00485485">
        <w:rPr>
          <w:rFonts w:ascii="Arial" w:hAnsi="Arial" w:cs="Arial"/>
          <w:sz w:val="22"/>
          <w:szCs w:val="22"/>
        </w:rPr>
        <w:t xml:space="preserve">bjednatele </w:t>
      </w:r>
      <w:r w:rsidR="00635750" w:rsidRPr="00485485">
        <w:rPr>
          <w:rFonts w:ascii="Arial" w:hAnsi="Arial" w:cs="Arial"/>
          <w:sz w:val="22"/>
          <w:szCs w:val="22"/>
        </w:rPr>
        <w:br/>
      </w:r>
      <w:r w:rsidRPr="00485485">
        <w:rPr>
          <w:rFonts w:ascii="Arial" w:hAnsi="Arial" w:cs="Arial"/>
          <w:sz w:val="22"/>
          <w:szCs w:val="22"/>
        </w:rPr>
        <w:t xml:space="preserve">a v požadované kvalitě. Na případnou nevhodnost požadovaných prací či termínů jejich provádění </w:t>
      </w:r>
      <w:r w:rsidR="00791DB4">
        <w:rPr>
          <w:rFonts w:ascii="Arial" w:hAnsi="Arial" w:cs="Arial"/>
          <w:sz w:val="22"/>
          <w:szCs w:val="22"/>
        </w:rPr>
        <w:t>z</w:t>
      </w:r>
      <w:r w:rsidRPr="00485485">
        <w:rPr>
          <w:rFonts w:ascii="Arial" w:hAnsi="Arial" w:cs="Arial"/>
          <w:sz w:val="22"/>
          <w:szCs w:val="22"/>
        </w:rPr>
        <w:t xml:space="preserve">hotovitel písemně upozorní zástupce </w:t>
      </w:r>
      <w:r w:rsidR="00791DB4">
        <w:rPr>
          <w:rFonts w:ascii="Arial" w:hAnsi="Arial" w:cs="Arial"/>
          <w:sz w:val="22"/>
          <w:szCs w:val="22"/>
        </w:rPr>
        <w:t>o</w:t>
      </w:r>
      <w:r w:rsidRPr="00485485">
        <w:rPr>
          <w:rFonts w:ascii="Arial" w:hAnsi="Arial" w:cs="Arial"/>
          <w:sz w:val="22"/>
          <w:szCs w:val="22"/>
        </w:rPr>
        <w:t>bjednatele</w:t>
      </w:r>
      <w:r w:rsidR="00635750" w:rsidRPr="00485485">
        <w:rPr>
          <w:rFonts w:ascii="Arial" w:hAnsi="Arial" w:cs="Arial"/>
          <w:sz w:val="22"/>
          <w:szCs w:val="22"/>
        </w:rPr>
        <w:t>;</w:t>
      </w:r>
    </w:p>
    <w:p w14:paraId="18AB7C71" w14:textId="77777777" w:rsidR="00267246" w:rsidRPr="00485485" w:rsidRDefault="00267246"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Zhotovitel povede od prvního dne Provozní (pracovní) deník, do kterého bude z</w:t>
      </w:r>
      <w:r w:rsidR="00E1587D" w:rsidRPr="00485485">
        <w:rPr>
          <w:rFonts w:ascii="Arial" w:hAnsi="Arial" w:cs="Arial"/>
          <w:sz w:val="22"/>
          <w:szCs w:val="22"/>
        </w:rPr>
        <w:t xml:space="preserve">aznamenávat denní činnost, viz </w:t>
      </w:r>
      <w:r w:rsidRPr="00485485">
        <w:rPr>
          <w:rFonts w:ascii="Arial" w:hAnsi="Arial" w:cs="Arial"/>
          <w:sz w:val="22"/>
          <w:szCs w:val="22"/>
        </w:rPr>
        <w:t xml:space="preserve">podrobněji článek VIII </w:t>
      </w:r>
      <w:r w:rsidR="007B2E3D" w:rsidRPr="00485485">
        <w:rPr>
          <w:rFonts w:ascii="Arial" w:hAnsi="Arial" w:cs="Arial"/>
          <w:sz w:val="22"/>
          <w:szCs w:val="22"/>
        </w:rPr>
        <w:t>s</w:t>
      </w:r>
      <w:r w:rsidR="00635750" w:rsidRPr="00485485">
        <w:rPr>
          <w:rFonts w:ascii="Arial" w:hAnsi="Arial" w:cs="Arial"/>
          <w:sz w:val="22"/>
          <w:szCs w:val="22"/>
        </w:rPr>
        <w:t>mlouvy;</w:t>
      </w:r>
    </w:p>
    <w:p w14:paraId="05D1ABD5" w14:textId="0586CD7F" w:rsidR="00267246" w:rsidRPr="00485485" w:rsidRDefault="00636983"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n</w:t>
      </w:r>
      <w:r w:rsidR="00267246" w:rsidRPr="00485485">
        <w:rPr>
          <w:rFonts w:ascii="Arial" w:hAnsi="Arial" w:cs="Arial"/>
          <w:sz w:val="22"/>
          <w:szCs w:val="22"/>
        </w:rPr>
        <w:t xml:space="preserve">astanou-li u některé ze </w:t>
      </w:r>
      <w:r w:rsidR="00791DB4">
        <w:rPr>
          <w:rFonts w:ascii="Arial" w:hAnsi="Arial" w:cs="Arial"/>
          <w:sz w:val="22"/>
          <w:szCs w:val="22"/>
        </w:rPr>
        <w:t>s</w:t>
      </w:r>
      <w:r w:rsidR="00267246" w:rsidRPr="00485485">
        <w:rPr>
          <w:rFonts w:ascii="Arial" w:hAnsi="Arial" w:cs="Arial"/>
          <w:sz w:val="22"/>
          <w:szCs w:val="22"/>
        </w:rPr>
        <w:t xml:space="preserve">mluvních stran okolnosti bránící řádnému plnění </w:t>
      </w:r>
      <w:r w:rsidR="007B2E3D" w:rsidRPr="00485485">
        <w:rPr>
          <w:rFonts w:ascii="Arial" w:hAnsi="Arial" w:cs="Arial"/>
          <w:sz w:val="22"/>
          <w:szCs w:val="22"/>
        </w:rPr>
        <w:t>smlouvy</w:t>
      </w:r>
      <w:r w:rsidR="00267246" w:rsidRPr="00485485">
        <w:rPr>
          <w:rFonts w:ascii="Arial" w:hAnsi="Arial" w:cs="Arial"/>
          <w:sz w:val="22"/>
          <w:szCs w:val="22"/>
        </w:rPr>
        <w:t xml:space="preserve">, je příslušná </w:t>
      </w:r>
      <w:r w:rsidR="00791DB4">
        <w:rPr>
          <w:rFonts w:ascii="Arial" w:hAnsi="Arial" w:cs="Arial"/>
          <w:sz w:val="22"/>
          <w:szCs w:val="22"/>
        </w:rPr>
        <w:t>s</w:t>
      </w:r>
      <w:r w:rsidR="00267246" w:rsidRPr="00485485">
        <w:rPr>
          <w:rFonts w:ascii="Arial" w:hAnsi="Arial" w:cs="Arial"/>
          <w:sz w:val="22"/>
          <w:szCs w:val="22"/>
        </w:rPr>
        <w:t xml:space="preserve">mluvní strana povinna tuto skutečnost bez zbytečného odkladu oznámit druhé </w:t>
      </w:r>
      <w:r w:rsidR="00791DB4">
        <w:rPr>
          <w:rFonts w:ascii="Arial" w:hAnsi="Arial" w:cs="Arial"/>
          <w:sz w:val="22"/>
          <w:szCs w:val="22"/>
        </w:rPr>
        <w:t>s</w:t>
      </w:r>
      <w:r w:rsidR="00267246" w:rsidRPr="00485485">
        <w:rPr>
          <w:rFonts w:ascii="Arial" w:hAnsi="Arial" w:cs="Arial"/>
          <w:sz w:val="22"/>
          <w:szCs w:val="22"/>
        </w:rPr>
        <w:t>mluvní straně a dohodnout termín jednání zástupců oprávněných jednat ve</w:t>
      </w:r>
      <w:r w:rsidR="00635750" w:rsidRPr="00485485">
        <w:rPr>
          <w:rFonts w:ascii="Arial" w:hAnsi="Arial" w:cs="Arial"/>
          <w:sz w:val="22"/>
          <w:szCs w:val="22"/>
        </w:rPr>
        <w:t xml:space="preserve"> věcech technických a smluvních;</w:t>
      </w:r>
    </w:p>
    <w:p w14:paraId="57B9C75F" w14:textId="7AE51978" w:rsidR="00267246" w:rsidRPr="00485485" w:rsidRDefault="00636983"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z</w:t>
      </w:r>
      <w:r w:rsidR="00267246" w:rsidRPr="00485485">
        <w:rPr>
          <w:rFonts w:ascii="Arial" w:hAnsi="Arial" w:cs="Arial"/>
          <w:sz w:val="22"/>
          <w:szCs w:val="22"/>
        </w:rPr>
        <w:t xml:space="preserve">jistí-li </w:t>
      </w:r>
      <w:r w:rsidR="00791DB4">
        <w:rPr>
          <w:rFonts w:ascii="Arial" w:hAnsi="Arial" w:cs="Arial"/>
          <w:sz w:val="22"/>
          <w:szCs w:val="22"/>
        </w:rPr>
        <w:t>z</w:t>
      </w:r>
      <w:r w:rsidR="00267246" w:rsidRPr="00485485">
        <w:rPr>
          <w:rFonts w:ascii="Arial" w:hAnsi="Arial" w:cs="Arial"/>
          <w:sz w:val="22"/>
          <w:szCs w:val="22"/>
        </w:rPr>
        <w:t xml:space="preserve">hotovitel skryté překážky znemožňující pokračování řádného plnění </w:t>
      </w:r>
      <w:r w:rsidR="007B2E3D" w:rsidRPr="00485485">
        <w:rPr>
          <w:rFonts w:ascii="Arial" w:hAnsi="Arial" w:cs="Arial"/>
          <w:sz w:val="22"/>
          <w:szCs w:val="22"/>
        </w:rPr>
        <w:t>smlouvy</w:t>
      </w:r>
      <w:r w:rsidR="00267246" w:rsidRPr="00485485">
        <w:rPr>
          <w:rFonts w:ascii="Arial" w:hAnsi="Arial" w:cs="Arial"/>
          <w:sz w:val="22"/>
          <w:szCs w:val="22"/>
        </w:rPr>
        <w:t>, je povinen tyto</w:t>
      </w:r>
      <w:r w:rsidR="00635750" w:rsidRPr="00485485">
        <w:rPr>
          <w:rFonts w:ascii="Arial" w:hAnsi="Arial" w:cs="Arial"/>
          <w:sz w:val="22"/>
          <w:szCs w:val="22"/>
        </w:rPr>
        <w:t xml:space="preserve"> neprodleně oznámit </w:t>
      </w:r>
      <w:r w:rsidR="00791DB4">
        <w:rPr>
          <w:rFonts w:ascii="Arial" w:hAnsi="Arial" w:cs="Arial"/>
          <w:sz w:val="22"/>
          <w:szCs w:val="22"/>
        </w:rPr>
        <w:t>o</w:t>
      </w:r>
      <w:r w:rsidR="00635750" w:rsidRPr="00485485">
        <w:rPr>
          <w:rFonts w:ascii="Arial" w:hAnsi="Arial" w:cs="Arial"/>
          <w:sz w:val="22"/>
          <w:szCs w:val="22"/>
        </w:rPr>
        <w:t>bjednateli;</w:t>
      </w:r>
    </w:p>
    <w:p w14:paraId="0D225BCF" w14:textId="77777777" w:rsidR="00267246" w:rsidRPr="00485485" w:rsidRDefault="00267246"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V případě objektivně nepříznivých klimatických podmínek se Smluvní strany dohodnou na změně termínu pl</w:t>
      </w:r>
      <w:r w:rsidR="00635750" w:rsidRPr="00485485">
        <w:rPr>
          <w:rFonts w:ascii="Arial" w:hAnsi="Arial" w:cs="Arial"/>
          <w:sz w:val="22"/>
          <w:szCs w:val="22"/>
        </w:rPr>
        <w:t>nění příslušného dílčího plnění;</w:t>
      </w:r>
    </w:p>
    <w:p w14:paraId="7A28D4EF" w14:textId="1BEB35D8" w:rsidR="00636983" w:rsidRPr="00485485" w:rsidRDefault="00636983"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 xml:space="preserve">Objednatel se zavazuje zajistit vodu na zalévání městské zeleně, nebude-li v konkrétním případě dohodnuto smluvními stranami jinak. Vodu bude </w:t>
      </w:r>
      <w:r w:rsidR="00791DB4">
        <w:rPr>
          <w:rFonts w:ascii="Arial" w:hAnsi="Arial" w:cs="Arial"/>
          <w:sz w:val="22"/>
          <w:szCs w:val="22"/>
        </w:rPr>
        <w:t>z</w:t>
      </w:r>
      <w:r w:rsidRPr="00485485">
        <w:rPr>
          <w:rFonts w:ascii="Arial" w:hAnsi="Arial" w:cs="Arial"/>
          <w:sz w:val="22"/>
          <w:szCs w:val="22"/>
        </w:rPr>
        <w:t>hotovitel odebírat prioritně z retenčních nádrží a dále z</w:t>
      </w:r>
      <w:r w:rsidR="008F1B89" w:rsidRPr="00485485">
        <w:rPr>
          <w:rFonts w:ascii="Arial" w:hAnsi="Arial" w:cs="Arial"/>
          <w:sz w:val="22"/>
          <w:szCs w:val="22"/>
        </w:rPr>
        <w:t xml:space="preserve"> míst určených objednatelem, </w:t>
      </w:r>
      <w:r w:rsidRPr="00485485">
        <w:rPr>
          <w:rFonts w:ascii="Arial" w:hAnsi="Arial" w:cs="Arial"/>
          <w:sz w:val="22"/>
          <w:szCs w:val="22"/>
        </w:rPr>
        <w:t xml:space="preserve">a to přes vodoměr, a voda takto odebírána bude přímo hrazena </w:t>
      </w:r>
      <w:r w:rsidR="00791DB4">
        <w:rPr>
          <w:rFonts w:ascii="Arial" w:hAnsi="Arial" w:cs="Arial"/>
          <w:sz w:val="22"/>
          <w:szCs w:val="22"/>
        </w:rPr>
        <w:t>o</w:t>
      </w:r>
      <w:r w:rsidRPr="00485485">
        <w:rPr>
          <w:rFonts w:ascii="Arial" w:hAnsi="Arial" w:cs="Arial"/>
          <w:sz w:val="22"/>
          <w:szCs w:val="22"/>
        </w:rPr>
        <w:t>bjednatelem, náklady na vodu tedy nebudou součástí předmětu díla. Techniku na čerpání a odvoz vody a zalévání zaj</w:t>
      </w:r>
      <w:r w:rsidR="00635750" w:rsidRPr="00485485">
        <w:rPr>
          <w:rFonts w:ascii="Arial" w:hAnsi="Arial" w:cs="Arial"/>
          <w:sz w:val="22"/>
          <w:szCs w:val="22"/>
        </w:rPr>
        <w:t xml:space="preserve">istí na své náklady </w:t>
      </w:r>
      <w:r w:rsidR="00791DB4">
        <w:rPr>
          <w:rFonts w:ascii="Arial" w:hAnsi="Arial" w:cs="Arial"/>
          <w:sz w:val="22"/>
          <w:szCs w:val="22"/>
        </w:rPr>
        <w:t>z</w:t>
      </w:r>
      <w:r w:rsidR="00635750" w:rsidRPr="00485485">
        <w:rPr>
          <w:rFonts w:ascii="Arial" w:hAnsi="Arial" w:cs="Arial"/>
          <w:sz w:val="22"/>
          <w:szCs w:val="22"/>
        </w:rPr>
        <w:t>hotovitel;</w:t>
      </w:r>
    </w:p>
    <w:p w14:paraId="0B7DD2A2" w14:textId="297D52CC" w:rsidR="00267246" w:rsidRPr="00485485" w:rsidRDefault="00791DB4" w:rsidP="00635750">
      <w:pPr>
        <w:pStyle w:val="Odstavecseseznamem"/>
        <w:numPr>
          <w:ilvl w:val="0"/>
          <w:numId w:val="27"/>
        </w:numPr>
        <w:spacing w:before="120"/>
        <w:jc w:val="both"/>
        <w:rPr>
          <w:rFonts w:ascii="Arial" w:hAnsi="Arial" w:cs="Arial"/>
          <w:sz w:val="22"/>
          <w:szCs w:val="22"/>
        </w:rPr>
      </w:pPr>
      <w:r>
        <w:rPr>
          <w:rFonts w:ascii="Arial" w:hAnsi="Arial" w:cs="Arial"/>
          <w:sz w:val="22"/>
          <w:szCs w:val="22"/>
        </w:rPr>
        <w:t>o</w:t>
      </w:r>
      <w:r w:rsidR="00267246" w:rsidRPr="00485485">
        <w:rPr>
          <w:rFonts w:ascii="Arial" w:hAnsi="Arial" w:cs="Arial"/>
          <w:sz w:val="22"/>
          <w:szCs w:val="22"/>
        </w:rPr>
        <w:t>bjednatel je oprávněn provádět průběžn</w:t>
      </w:r>
      <w:r w:rsidR="00635750" w:rsidRPr="00485485">
        <w:rPr>
          <w:rFonts w:ascii="Arial" w:hAnsi="Arial" w:cs="Arial"/>
          <w:sz w:val="22"/>
          <w:szCs w:val="22"/>
        </w:rPr>
        <w:t>é kontroly prováděných činností;</w:t>
      </w:r>
    </w:p>
    <w:p w14:paraId="7506436D" w14:textId="47DE1FD8" w:rsidR="00FE1BE1" w:rsidRPr="00485485" w:rsidRDefault="00FE1BE1"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 xml:space="preserve">Zhotovitel se zavazuje a ručí za to, že při realizaci díla nepoužije žádný nástroj, zařízení či jiný materiál, o kterém je v době jeho užití známo, že je pro předmět plnění nevhodný </w:t>
      </w:r>
      <w:r w:rsidR="00635750" w:rsidRPr="00485485">
        <w:rPr>
          <w:rFonts w:ascii="Arial" w:hAnsi="Arial" w:cs="Arial"/>
          <w:sz w:val="22"/>
          <w:szCs w:val="22"/>
        </w:rPr>
        <w:br/>
      </w:r>
      <w:r w:rsidRPr="00485485">
        <w:rPr>
          <w:rFonts w:ascii="Arial" w:hAnsi="Arial" w:cs="Arial"/>
          <w:sz w:val="22"/>
          <w:szCs w:val="22"/>
        </w:rPr>
        <w:t xml:space="preserve">a škodlivý. Pokud </w:t>
      </w:r>
      <w:r w:rsidR="00791DB4">
        <w:rPr>
          <w:rFonts w:ascii="Arial" w:hAnsi="Arial" w:cs="Arial"/>
          <w:sz w:val="22"/>
          <w:szCs w:val="22"/>
        </w:rPr>
        <w:t>z</w:t>
      </w:r>
      <w:r w:rsidRPr="00485485">
        <w:rPr>
          <w:rFonts w:ascii="Arial" w:hAnsi="Arial" w:cs="Arial"/>
          <w:sz w:val="22"/>
          <w:szCs w:val="22"/>
        </w:rPr>
        <w:t>hotovitel tuto povinnost poruší, je povinen sjednat okamžitou nápravu a je povinen nést veškeré náklady s tím spojené</w:t>
      </w:r>
      <w:r w:rsidR="00635750" w:rsidRPr="00485485">
        <w:rPr>
          <w:rFonts w:ascii="Arial" w:hAnsi="Arial" w:cs="Arial"/>
          <w:sz w:val="22"/>
          <w:szCs w:val="22"/>
        </w:rPr>
        <w:t>, včetně případné náhrady škody;</w:t>
      </w:r>
    </w:p>
    <w:p w14:paraId="0C559DBE" w14:textId="2F78831A" w:rsidR="00FE1BE1" w:rsidRPr="00485485" w:rsidRDefault="00FE1BE1" w:rsidP="00635750">
      <w:pPr>
        <w:pStyle w:val="Odstavecseseznamem"/>
        <w:numPr>
          <w:ilvl w:val="0"/>
          <w:numId w:val="27"/>
        </w:numPr>
        <w:spacing w:before="120" w:after="240"/>
        <w:jc w:val="both"/>
        <w:rPr>
          <w:rFonts w:ascii="Arial" w:hAnsi="Arial" w:cs="Arial"/>
          <w:sz w:val="22"/>
          <w:szCs w:val="22"/>
        </w:rPr>
      </w:pPr>
      <w:r w:rsidRPr="00485485">
        <w:rPr>
          <w:rFonts w:ascii="Arial" w:hAnsi="Arial" w:cs="Arial"/>
          <w:sz w:val="22"/>
          <w:szCs w:val="22"/>
        </w:rPr>
        <w:t xml:space="preserve">Zhotovitel se zavazuje, že veškeré odborné práce budou vykonávat pracovníci </w:t>
      </w:r>
      <w:r w:rsidR="00791DB4">
        <w:rPr>
          <w:rFonts w:ascii="Arial" w:hAnsi="Arial" w:cs="Arial"/>
          <w:sz w:val="22"/>
          <w:szCs w:val="22"/>
        </w:rPr>
        <w:t>z</w:t>
      </w:r>
      <w:r w:rsidRPr="00485485">
        <w:rPr>
          <w:rFonts w:ascii="Arial" w:hAnsi="Arial" w:cs="Arial"/>
          <w:sz w:val="22"/>
          <w:szCs w:val="22"/>
        </w:rPr>
        <w:t>hotovitele nebo jeho subdodavatelů mající příslušnou kvalifikaci. Objednatel je oprávněn vyžádat si doložení kvalifikace.</w:t>
      </w:r>
    </w:p>
    <w:p w14:paraId="4B91404A" w14:textId="6602B587" w:rsidR="00FE1BE1" w:rsidRPr="00485485" w:rsidRDefault="00FE1BE1" w:rsidP="00635750">
      <w:pPr>
        <w:pStyle w:val="Odstavecseseznamem"/>
        <w:numPr>
          <w:ilvl w:val="1"/>
          <w:numId w:val="22"/>
        </w:numPr>
        <w:spacing w:before="120" w:after="240"/>
        <w:ind w:left="426" w:hanging="426"/>
        <w:jc w:val="both"/>
        <w:rPr>
          <w:rFonts w:ascii="Arial" w:hAnsi="Arial" w:cs="Arial"/>
          <w:sz w:val="22"/>
          <w:szCs w:val="22"/>
        </w:rPr>
      </w:pPr>
      <w:r w:rsidRPr="00485485">
        <w:rPr>
          <w:rFonts w:ascii="Arial" w:hAnsi="Arial" w:cs="Arial"/>
          <w:sz w:val="22"/>
          <w:szCs w:val="22"/>
        </w:rPr>
        <w:t xml:space="preserve">Po dobu realizace plnění </w:t>
      </w:r>
      <w:r w:rsidR="00791DB4">
        <w:rPr>
          <w:rFonts w:ascii="Arial" w:hAnsi="Arial" w:cs="Arial"/>
          <w:sz w:val="22"/>
          <w:szCs w:val="22"/>
        </w:rPr>
        <w:t>z</w:t>
      </w:r>
      <w:r w:rsidRPr="00485485">
        <w:rPr>
          <w:rFonts w:ascii="Arial" w:hAnsi="Arial" w:cs="Arial"/>
          <w:sz w:val="22"/>
          <w:szCs w:val="22"/>
        </w:rPr>
        <w:t>hotovitel odpovídá za dodržován</w:t>
      </w:r>
      <w:r w:rsidR="00E1587D" w:rsidRPr="00485485">
        <w:rPr>
          <w:rFonts w:ascii="Arial" w:hAnsi="Arial" w:cs="Arial"/>
          <w:sz w:val="22"/>
          <w:szCs w:val="22"/>
        </w:rPr>
        <w:t>í</w:t>
      </w:r>
      <w:r w:rsidRPr="00485485">
        <w:rPr>
          <w:rFonts w:ascii="Arial" w:hAnsi="Arial" w:cs="Arial"/>
          <w:sz w:val="22"/>
          <w:szCs w:val="22"/>
        </w:rPr>
        <w:t xml:space="preserve"> platných předpisů BOZP vyplývajících z povahy sjednaného plnění. Zhotovitel je povinen zajistit si na své náklady veškerý materiál, nástroje, zařízení a zařízení potřebný k provádění sjednaných prací proti poškození a krádeži. Objednatele nezajišťuje </w:t>
      </w:r>
      <w:r w:rsidR="00791DB4">
        <w:rPr>
          <w:rFonts w:ascii="Arial" w:hAnsi="Arial" w:cs="Arial"/>
          <w:sz w:val="22"/>
          <w:szCs w:val="22"/>
        </w:rPr>
        <w:t>z</w:t>
      </w:r>
      <w:r w:rsidRPr="00485485">
        <w:rPr>
          <w:rFonts w:ascii="Arial" w:hAnsi="Arial" w:cs="Arial"/>
          <w:sz w:val="22"/>
          <w:szCs w:val="22"/>
        </w:rPr>
        <w:t>hotoviteli prostory k uschování materiálu, nástrojů, zařízení či strojů a není odpovědný za případně vzniklou škodu.</w:t>
      </w:r>
    </w:p>
    <w:p w14:paraId="1E5C2E8D" w14:textId="460F5415" w:rsidR="00FE1BE1" w:rsidRPr="00485485" w:rsidRDefault="00FE1BE1"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Při plnění </w:t>
      </w:r>
      <w:r w:rsidR="007B2E3D" w:rsidRPr="00485485">
        <w:rPr>
          <w:rFonts w:ascii="Arial" w:hAnsi="Arial" w:cs="Arial"/>
          <w:sz w:val="22"/>
          <w:szCs w:val="22"/>
        </w:rPr>
        <w:t>s</w:t>
      </w:r>
      <w:r w:rsidRPr="00485485">
        <w:rPr>
          <w:rFonts w:ascii="Arial" w:hAnsi="Arial" w:cs="Arial"/>
          <w:sz w:val="22"/>
          <w:szCs w:val="22"/>
        </w:rPr>
        <w:t xml:space="preserve">mlouvy je </w:t>
      </w:r>
      <w:r w:rsidR="00791DB4">
        <w:rPr>
          <w:rFonts w:ascii="Arial" w:hAnsi="Arial" w:cs="Arial"/>
          <w:sz w:val="22"/>
          <w:szCs w:val="22"/>
        </w:rPr>
        <w:t>z</w:t>
      </w:r>
      <w:r w:rsidRPr="00485485">
        <w:rPr>
          <w:rFonts w:ascii="Arial" w:hAnsi="Arial" w:cs="Arial"/>
          <w:sz w:val="22"/>
          <w:szCs w:val="22"/>
        </w:rPr>
        <w:t xml:space="preserve">hotovitel vázán </w:t>
      </w:r>
      <w:r w:rsidR="007B2E3D" w:rsidRPr="00485485">
        <w:rPr>
          <w:rFonts w:ascii="Arial" w:hAnsi="Arial" w:cs="Arial"/>
          <w:sz w:val="22"/>
          <w:szCs w:val="22"/>
        </w:rPr>
        <w:t>s</w:t>
      </w:r>
      <w:r w:rsidRPr="00485485">
        <w:rPr>
          <w:rFonts w:ascii="Arial" w:hAnsi="Arial" w:cs="Arial"/>
          <w:sz w:val="22"/>
          <w:szCs w:val="22"/>
        </w:rPr>
        <w:t xml:space="preserve">mlouvou, obecně závaznými právními předpisy </w:t>
      </w:r>
      <w:r w:rsidR="00635750" w:rsidRPr="00485485">
        <w:rPr>
          <w:rFonts w:ascii="Arial" w:hAnsi="Arial" w:cs="Arial"/>
          <w:sz w:val="22"/>
          <w:szCs w:val="22"/>
        </w:rPr>
        <w:br/>
      </w:r>
      <w:r w:rsidRPr="00485485">
        <w:rPr>
          <w:rFonts w:ascii="Arial" w:hAnsi="Arial" w:cs="Arial"/>
          <w:sz w:val="22"/>
          <w:szCs w:val="22"/>
        </w:rPr>
        <w:t xml:space="preserve">a pokyny </w:t>
      </w:r>
      <w:r w:rsidR="00791DB4">
        <w:rPr>
          <w:rFonts w:ascii="Arial" w:hAnsi="Arial" w:cs="Arial"/>
          <w:sz w:val="22"/>
          <w:szCs w:val="22"/>
        </w:rPr>
        <w:t>o</w:t>
      </w:r>
      <w:r w:rsidRPr="00485485">
        <w:rPr>
          <w:rFonts w:ascii="Arial" w:hAnsi="Arial" w:cs="Arial"/>
          <w:sz w:val="22"/>
          <w:szCs w:val="22"/>
        </w:rPr>
        <w:t xml:space="preserve">bjednatele, pokud tyto nejsou v rozporu s výše uvedenými normami nebo zájmy </w:t>
      </w:r>
      <w:r w:rsidR="00791DB4">
        <w:rPr>
          <w:rFonts w:ascii="Arial" w:hAnsi="Arial" w:cs="Arial"/>
          <w:sz w:val="22"/>
          <w:szCs w:val="22"/>
        </w:rPr>
        <w:t>z</w:t>
      </w:r>
      <w:r w:rsidRPr="00485485">
        <w:rPr>
          <w:rFonts w:ascii="Arial" w:hAnsi="Arial" w:cs="Arial"/>
          <w:sz w:val="22"/>
          <w:szCs w:val="22"/>
        </w:rPr>
        <w:t xml:space="preserve">hotovitele. Zhotovitel je povinen včas písemně upozornit </w:t>
      </w:r>
      <w:r w:rsidR="00791DB4">
        <w:rPr>
          <w:rFonts w:ascii="Arial" w:hAnsi="Arial" w:cs="Arial"/>
          <w:sz w:val="22"/>
          <w:szCs w:val="22"/>
        </w:rPr>
        <w:t>o</w:t>
      </w:r>
      <w:r w:rsidRPr="00485485">
        <w:rPr>
          <w:rFonts w:ascii="Arial" w:hAnsi="Arial" w:cs="Arial"/>
          <w:sz w:val="22"/>
          <w:szCs w:val="22"/>
        </w:rPr>
        <w:t xml:space="preserve">bjednatele na zřejmou nevhodnost jeho pokynů, jejichž následkem může vzniknout škoda nebo nesoulad se zákony nebo obecně závaznými právními předpisy. Pokud </w:t>
      </w:r>
      <w:r w:rsidR="00791DB4">
        <w:rPr>
          <w:rFonts w:ascii="Arial" w:hAnsi="Arial" w:cs="Arial"/>
          <w:sz w:val="22"/>
          <w:szCs w:val="22"/>
        </w:rPr>
        <w:t>o</w:t>
      </w:r>
      <w:r w:rsidRPr="00485485">
        <w:rPr>
          <w:rFonts w:ascii="Arial" w:hAnsi="Arial" w:cs="Arial"/>
          <w:sz w:val="22"/>
          <w:szCs w:val="22"/>
        </w:rPr>
        <w:t xml:space="preserve">bjednatel navzdory tomuto upozornění trvá na svých pokynech, </w:t>
      </w:r>
      <w:r w:rsidR="00791DB4">
        <w:rPr>
          <w:rFonts w:ascii="Arial" w:hAnsi="Arial" w:cs="Arial"/>
          <w:sz w:val="22"/>
          <w:szCs w:val="22"/>
        </w:rPr>
        <w:t>z</w:t>
      </w:r>
      <w:r w:rsidRPr="00485485">
        <w:rPr>
          <w:rFonts w:ascii="Arial" w:hAnsi="Arial" w:cs="Arial"/>
          <w:sz w:val="22"/>
          <w:szCs w:val="22"/>
        </w:rPr>
        <w:t>hotovitel neodpovídá za jakoukoli škodu vzniklou v této příčinné souvislosti.</w:t>
      </w:r>
    </w:p>
    <w:p w14:paraId="51729EA1" w14:textId="551983B1" w:rsidR="00267246" w:rsidRPr="00485485" w:rsidRDefault="00FE1BE1"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Zhotovitel není oprávněn postoupit, ani převést na třetí stranu jakákoliv svá práva či povinnosti vyplývající z</w:t>
      </w:r>
      <w:r w:rsidR="007B2E3D" w:rsidRPr="00485485">
        <w:rPr>
          <w:rFonts w:ascii="Arial" w:hAnsi="Arial" w:cs="Arial"/>
          <w:sz w:val="22"/>
          <w:szCs w:val="22"/>
        </w:rPr>
        <w:t>e</w:t>
      </w:r>
      <w:r w:rsidRPr="00485485">
        <w:rPr>
          <w:rFonts w:ascii="Arial" w:hAnsi="Arial" w:cs="Arial"/>
          <w:sz w:val="22"/>
          <w:szCs w:val="22"/>
        </w:rPr>
        <w:t xml:space="preserve"> </w:t>
      </w:r>
      <w:r w:rsidR="007B2E3D" w:rsidRPr="00485485">
        <w:rPr>
          <w:rFonts w:ascii="Arial" w:hAnsi="Arial" w:cs="Arial"/>
          <w:sz w:val="22"/>
          <w:szCs w:val="22"/>
        </w:rPr>
        <w:t>s</w:t>
      </w:r>
      <w:r w:rsidRPr="00485485">
        <w:rPr>
          <w:rFonts w:ascii="Arial" w:hAnsi="Arial" w:cs="Arial"/>
          <w:sz w:val="22"/>
          <w:szCs w:val="22"/>
        </w:rPr>
        <w:t xml:space="preserve">mlouvy bez předchozího písemného souhlasu </w:t>
      </w:r>
      <w:r w:rsidR="00791DB4">
        <w:rPr>
          <w:rFonts w:ascii="Arial" w:hAnsi="Arial" w:cs="Arial"/>
          <w:sz w:val="22"/>
          <w:szCs w:val="22"/>
        </w:rPr>
        <w:t>o</w:t>
      </w:r>
      <w:r w:rsidRPr="00485485">
        <w:rPr>
          <w:rFonts w:ascii="Arial" w:hAnsi="Arial" w:cs="Arial"/>
          <w:sz w:val="22"/>
          <w:szCs w:val="22"/>
        </w:rPr>
        <w:t xml:space="preserve">bjednatele. </w:t>
      </w:r>
    </w:p>
    <w:p w14:paraId="353C644D" w14:textId="77777777" w:rsidR="007834D5" w:rsidRDefault="00D72F02"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sidRPr="00485485">
        <w:rPr>
          <w:rFonts w:ascii="Arial" w:hAnsi="Arial" w:cs="Arial"/>
          <w:sz w:val="22"/>
          <w:szCs w:val="22"/>
        </w:rPr>
        <w:t xml:space="preserve"> </w:t>
      </w:r>
      <w:r w:rsidRPr="00485485">
        <w:rPr>
          <w:rFonts w:ascii="Arial" w:hAnsi="Arial" w:cs="Arial"/>
          <w:sz w:val="22"/>
          <w:szCs w:val="22"/>
        </w:rPr>
        <w:t xml:space="preserve">z veřejných výdajů. Toto spolupůsobení je povinen zajistit </w:t>
      </w:r>
      <w:r w:rsidR="009B4C91" w:rsidRPr="00485485">
        <w:rPr>
          <w:rFonts w:ascii="Arial" w:hAnsi="Arial" w:cs="Arial"/>
          <w:sz w:val="22"/>
          <w:szCs w:val="22"/>
        </w:rPr>
        <w:br/>
      </w:r>
      <w:r w:rsidRPr="00485485">
        <w:rPr>
          <w:rFonts w:ascii="Arial" w:hAnsi="Arial" w:cs="Arial"/>
          <w:sz w:val="22"/>
          <w:szCs w:val="22"/>
        </w:rPr>
        <w:t xml:space="preserve">i u svých příp. </w:t>
      </w:r>
      <w:r w:rsidR="00617475" w:rsidRPr="00485485">
        <w:rPr>
          <w:rFonts w:ascii="Arial" w:hAnsi="Arial" w:cs="Arial"/>
          <w:sz w:val="22"/>
          <w:szCs w:val="22"/>
        </w:rPr>
        <w:t>pod</w:t>
      </w:r>
      <w:r w:rsidRPr="00485485">
        <w:rPr>
          <w:rFonts w:ascii="Arial" w:hAnsi="Arial" w:cs="Arial"/>
          <w:sz w:val="22"/>
          <w:szCs w:val="22"/>
        </w:rPr>
        <w:t>dodavatelů.</w:t>
      </w:r>
    </w:p>
    <w:p w14:paraId="68E0A155" w14:textId="488E0D1C" w:rsidR="00F54E19" w:rsidRPr="00EA699B" w:rsidRDefault="00F54E19" w:rsidP="00F54E19">
      <w:pPr>
        <w:pStyle w:val="Odstavecseseznamem"/>
        <w:numPr>
          <w:ilvl w:val="1"/>
          <w:numId w:val="22"/>
        </w:numPr>
        <w:spacing w:before="120" w:after="120"/>
        <w:ind w:left="426" w:hanging="426"/>
        <w:jc w:val="both"/>
        <w:rPr>
          <w:rFonts w:ascii="Arial" w:hAnsi="Arial" w:cs="Arial"/>
          <w:sz w:val="22"/>
          <w:szCs w:val="22"/>
        </w:rPr>
      </w:pPr>
      <w:r w:rsidRPr="00EA699B">
        <w:rPr>
          <w:rFonts w:ascii="Arial" w:hAnsi="Arial" w:cs="Arial"/>
          <w:sz w:val="22"/>
          <w:szCs w:val="22"/>
        </w:rPr>
        <w:t xml:space="preserve">Zhotovitel je povinen v průběhu realizace díla pořizovat fotodokumentaci </w:t>
      </w:r>
      <w:r w:rsidR="00D13479">
        <w:rPr>
          <w:rFonts w:ascii="Arial" w:hAnsi="Arial" w:cs="Arial"/>
          <w:sz w:val="22"/>
          <w:szCs w:val="22"/>
        </w:rPr>
        <w:t>zachycující plnění díla.</w:t>
      </w:r>
      <w:r w:rsidR="00433476">
        <w:rPr>
          <w:rFonts w:ascii="Arial" w:hAnsi="Arial" w:cs="Arial"/>
          <w:sz w:val="22"/>
          <w:szCs w:val="22"/>
        </w:rPr>
        <w:t xml:space="preserve"> Tato fotodokumentace bude předána Objednateli.</w:t>
      </w:r>
      <w:r w:rsidR="00D13479">
        <w:rPr>
          <w:rFonts w:ascii="Arial" w:hAnsi="Arial" w:cs="Arial"/>
          <w:sz w:val="22"/>
          <w:szCs w:val="22"/>
        </w:rPr>
        <w:t xml:space="preserve"> </w:t>
      </w:r>
    </w:p>
    <w:p w14:paraId="0C9A1F09" w14:textId="77777777" w:rsidR="00F54E19" w:rsidRPr="00485485" w:rsidRDefault="00F54E19" w:rsidP="00C14404">
      <w:pPr>
        <w:pStyle w:val="Odstavecseseznamem"/>
        <w:spacing w:before="120" w:after="120"/>
        <w:ind w:left="426"/>
        <w:jc w:val="both"/>
        <w:rPr>
          <w:rFonts w:ascii="Arial" w:hAnsi="Arial" w:cs="Arial"/>
          <w:sz w:val="22"/>
          <w:szCs w:val="22"/>
        </w:rPr>
      </w:pPr>
    </w:p>
    <w:p w14:paraId="0FA557FE" w14:textId="77777777" w:rsidR="00CD2812" w:rsidRPr="00485485" w:rsidRDefault="003614AB" w:rsidP="000A291A">
      <w:pPr>
        <w:pStyle w:val="Nadpislnku"/>
        <w:numPr>
          <w:ilvl w:val="0"/>
          <w:numId w:val="0"/>
        </w:numPr>
        <w:rPr>
          <w:rFonts w:ascii="Arial" w:hAnsi="Arial" w:cs="Arial"/>
          <w:sz w:val="22"/>
          <w:szCs w:val="22"/>
        </w:rPr>
      </w:pPr>
      <w:r w:rsidRPr="00485485">
        <w:rPr>
          <w:rFonts w:ascii="Arial" w:hAnsi="Arial" w:cs="Arial"/>
          <w:sz w:val="22"/>
          <w:szCs w:val="22"/>
        </w:rPr>
        <w:t xml:space="preserve">VIII. </w:t>
      </w:r>
      <w:r w:rsidR="00CD2812" w:rsidRPr="00485485">
        <w:rPr>
          <w:rFonts w:ascii="Arial" w:hAnsi="Arial" w:cs="Arial"/>
          <w:sz w:val="22"/>
          <w:szCs w:val="22"/>
        </w:rPr>
        <w:t>PROVOZNÍ (PRACOVNÍ) DENÍK</w:t>
      </w:r>
    </w:p>
    <w:p w14:paraId="552D55D5" w14:textId="77777777" w:rsidR="00CD2812" w:rsidRPr="00485485" w:rsidRDefault="00CD2812" w:rsidP="00CD2812">
      <w:pPr>
        <w:pStyle w:val="Nadpislnku"/>
        <w:numPr>
          <w:ilvl w:val="0"/>
          <w:numId w:val="40"/>
        </w:numPr>
        <w:spacing w:before="120" w:after="120"/>
        <w:ind w:left="425" w:hanging="425"/>
        <w:rPr>
          <w:rFonts w:ascii="Arial" w:hAnsi="Arial" w:cs="Arial"/>
          <w:sz w:val="22"/>
          <w:szCs w:val="22"/>
        </w:rPr>
      </w:pPr>
      <w:r w:rsidRPr="00485485">
        <w:rPr>
          <w:rFonts w:ascii="Arial" w:hAnsi="Arial" w:cs="Arial"/>
          <w:b w:val="0"/>
          <w:sz w:val="22"/>
          <w:szCs w:val="22"/>
          <w:u w:val="none"/>
        </w:rPr>
        <w:t xml:space="preserve">Zhotovitel je povinen vést po celou dobu účinnosti </w:t>
      </w:r>
      <w:r w:rsidR="00E53C0B" w:rsidRPr="00485485">
        <w:rPr>
          <w:rFonts w:ascii="Arial" w:hAnsi="Arial" w:cs="Arial"/>
          <w:b w:val="0"/>
          <w:sz w:val="22"/>
          <w:szCs w:val="22"/>
          <w:u w:val="none"/>
        </w:rPr>
        <w:t>s</w:t>
      </w:r>
      <w:r w:rsidRPr="00485485">
        <w:rPr>
          <w:rFonts w:ascii="Arial" w:hAnsi="Arial" w:cs="Arial"/>
          <w:b w:val="0"/>
          <w:sz w:val="22"/>
          <w:szCs w:val="22"/>
          <w:u w:val="none"/>
        </w:rPr>
        <w:t>mlouvy provozní (pracovní) deník (dále jen „Deník“). Musí v něm být uvedeno mimo jiné</w:t>
      </w:r>
      <w:r w:rsidR="009B4C91" w:rsidRPr="00485485">
        <w:rPr>
          <w:rFonts w:ascii="Arial" w:hAnsi="Arial" w:cs="Arial"/>
          <w:b w:val="0"/>
          <w:sz w:val="22"/>
          <w:szCs w:val="22"/>
          <w:u w:val="none"/>
        </w:rPr>
        <w:t>:</w:t>
      </w:r>
      <w:r w:rsidRPr="00485485">
        <w:rPr>
          <w:rFonts w:ascii="Arial" w:hAnsi="Arial" w:cs="Arial"/>
          <w:b w:val="0"/>
          <w:sz w:val="22"/>
          <w:szCs w:val="22"/>
          <w:u w:val="none"/>
        </w:rPr>
        <w:t xml:space="preserve"> </w:t>
      </w:r>
    </w:p>
    <w:p w14:paraId="4742ACD0" w14:textId="36479BC4" w:rsidR="00CD2812" w:rsidRPr="00485485" w:rsidRDefault="00CD2812" w:rsidP="00CD2812">
      <w:pPr>
        <w:pStyle w:val="Nadpislnku"/>
        <w:numPr>
          <w:ilvl w:val="0"/>
          <w:numId w:val="41"/>
        </w:numPr>
        <w:spacing w:before="120" w:after="120"/>
        <w:rPr>
          <w:rFonts w:ascii="Arial" w:hAnsi="Arial" w:cs="Arial"/>
          <w:b w:val="0"/>
          <w:sz w:val="22"/>
          <w:szCs w:val="22"/>
          <w:u w:val="none"/>
        </w:rPr>
      </w:pPr>
      <w:r w:rsidRPr="00485485">
        <w:rPr>
          <w:rFonts w:ascii="Arial" w:hAnsi="Arial" w:cs="Arial"/>
          <w:b w:val="0"/>
          <w:sz w:val="22"/>
          <w:szCs w:val="22"/>
          <w:u w:val="none"/>
        </w:rPr>
        <w:t xml:space="preserve">název, sídlo IČ </w:t>
      </w:r>
      <w:r w:rsidR="00D13479">
        <w:rPr>
          <w:rFonts w:ascii="Arial" w:hAnsi="Arial" w:cs="Arial"/>
          <w:b w:val="0"/>
          <w:sz w:val="22"/>
          <w:szCs w:val="22"/>
          <w:u w:val="none"/>
        </w:rPr>
        <w:t>z</w:t>
      </w:r>
      <w:r w:rsidRPr="00485485">
        <w:rPr>
          <w:rFonts w:ascii="Arial" w:hAnsi="Arial" w:cs="Arial"/>
          <w:b w:val="0"/>
          <w:sz w:val="22"/>
          <w:szCs w:val="22"/>
          <w:u w:val="none"/>
        </w:rPr>
        <w:t>hotovitele</w:t>
      </w:r>
    </w:p>
    <w:p w14:paraId="63EC78A2" w14:textId="742F7D8D" w:rsidR="00CD2812" w:rsidRPr="00485485" w:rsidRDefault="00CD2812" w:rsidP="00CD2812">
      <w:pPr>
        <w:pStyle w:val="Nadpislnku"/>
        <w:numPr>
          <w:ilvl w:val="0"/>
          <w:numId w:val="41"/>
        </w:numPr>
        <w:spacing w:before="120" w:after="120"/>
        <w:rPr>
          <w:rFonts w:ascii="Arial" w:hAnsi="Arial" w:cs="Arial"/>
          <w:b w:val="0"/>
          <w:sz w:val="22"/>
          <w:szCs w:val="22"/>
          <w:u w:val="none"/>
        </w:rPr>
      </w:pPr>
      <w:r w:rsidRPr="00485485">
        <w:rPr>
          <w:rFonts w:ascii="Arial" w:hAnsi="Arial" w:cs="Arial"/>
          <w:b w:val="0"/>
          <w:sz w:val="22"/>
          <w:szCs w:val="22"/>
          <w:u w:val="none"/>
        </w:rPr>
        <w:t xml:space="preserve">název, sídlo, IČ </w:t>
      </w:r>
      <w:r w:rsidR="00D13479">
        <w:rPr>
          <w:rFonts w:ascii="Arial" w:hAnsi="Arial" w:cs="Arial"/>
          <w:b w:val="0"/>
          <w:sz w:val="22"/>
          <w:szCs w:val="22"/>
          <w:u w:val="none"/>
        </w:rPr>
        <w:t>o</w:t>
      </w:r>
      <w:r w:rsidRPr="00485485">
        <w:rPr>
          <w:rFonts w:ascii="Arial" w:hAnsi="Arial" w:cs="Arial"/>
          <w:b w:val="0"/>
          <w:sz w:val="22"/>
          <w:szCs w:val="22"/>
          <w:u w:val="none"/>
        </w:rPr>
        <w:t>bjednatele</w:t>
      </w:r>
    </w:p>
    <w:p w14:paraId="01DCCD3A" w14:textId="5CF071C6" w:rsidR="00CD2812" w:rsidRPr="00485485" w:rsidRDefault="00CD2812" w:rsidP="00CD2812">
      <w:pPr>
        <w:pStyle w:val="Nadpislnku"/>
        <w:numPr>
          <w:ilvl w:val="0"/>
          <w:numId w:val="0"/>
        </w:numPr>
        <w:spacing w:before="120" w:after="120"/>
        <w:ind w:left="425"/>
        <w:rPr>
          <w:rFonts w:ascii="Arial" w:hAnsi="Arial" w:cs="Arial"/>
          <w:b w:val="0"/>
          <w:sz w:val="22"/>
          <w:szCs w:val="22"/>
          <w:u w:val="none"/>
        </w:rPr>
      </w:pPr>
      <w:r w:rsidRPr="00485485">
        <w:rPr>
          <w:rFonts w:ascii="Arial" w:hAnsi="Arial" w:cs="Arial"/>
          <w:b w:val="0"/>
          <w:sz w:val="22"/>
          <w:szCs w:val="22"/>
          <w:u w:val="none"/>
        </w:rPr>
        <w:t xml:space="preserve">Do Deníku se zaznamenávají konkrétní termíny plnění, rozsah a druh prováděných činností, požadavky </w:t>
      </w:r>
      <w:r w:rsidR="00D13479">
        <w:rPr>
          <w:rFonts w:ascii="Arial" w:hAnsi="Arial" w:cs="Arial"/>
          <w:b w:val="0"/>
          <w:sz w:val="22"/>
          <w:szCs w:val="22"/>
          <w:u w:val="none"/>
        </w:rPr>
        <w:t>s</w:t>
      </w:r>
      <w:r w:rsidRPr="00485485">
        <w:rPr>
          <w:rFonts w:ascii="Arial" w:hAnsi="Arial" w:cs="Arial"/>
          <w:b w:val="0"/>
          <w:sz w:val="22"/>
          <w:szCs w:val="22"/>
          <w:u w:val="none"/>
        </w:rPr>
        <w:t>mluvních stran, kontrolní zápisy a další podstatné skutečnosti. Záznamy musí být podepsány odpovědnými osobami, jinak jsou neplatné a nevymahatelné.</w:t>
      </w:r>
    </w:p>
    <w:p w14:paraId="0EB9CC8A" w14:textId="77777777" w:rsidR="00D07E84" w:rsidRPr="00485485" w:rsidRDefault="00D07E84" w:rsidP="00CD2812">
      <w:pPr>
        <w:pStyle w:val="Nadpislnku"/>
        <w:numPr>
          <w:ilvl w:val="0"/>
          <w:numId w:val="0"/>
        </w:numPr>
        <w:spacing w:before="120" w:after="120"/>
        <w:ind w:left="425"/>
        <w:rPr>
          <w:rFonts w:ascii="Arial" w:hAnsi="Arial" w:cs="Arial"/>
          <w:b w:val="0"/>
          <w:sz w:val="22"/>
          <w:szCs w:val="22"/>
          <w:u w:val="none"/>
        </w:rPr>
      </w:pPr>
      <w:r w:rsidRPr="00485485">
        <w:rPr>
          <w:rFonts w:ascii="Arial" w:hAnsi="Arial" w:cs="Arial"/>
          <w:b w:val="0"/>
          <w:sz w:val="22"/>
          <w:szCs w:val="22"/>
          <w:u w:val="none"/>
        </w:rPr>
        <w:t xml:space="preserve">Deník bude trvale přístupný objednateli nebo jeho zástupci. Zhotovitel se zavazuje do tohoto deníku zapisovat všechny skutečnosti rozhodné pro plnění smlouvy, zejména údaje </w:t>
      </w:r>
      <w:r w:rsidR="000D3DD8" w:rsidRPr="00485485">
        <w:rPr>
          <w:rFonts w:ascii="Arial" w:hAnsi="Arial" w:cs="Arial"/>
          <w:b w:val="0"/>
          <w:sz w:val="22"/>
          <w:szCs w:val="22"/>
          <w:u w:val="none"/>
        </w:rPr>
        <w:br/>
      </w:r>
      <w:r w:rsidRPr="00485485">
        <w:rPr>
          <w:rFonts w:ascii="Arial" w:hAnsi="Arial" w:cs="Arial"/>
          <w:b w:val="0"/>
          <w:sz w:val="22"/>
          <w:szCs w:val="22"/>
          <w:u w:val="none"/>
        </w:rPr>
        <w:t>o časovém postupu prací, jejich jakosti a další údaje potřebné pro posouzení ze strany objednatele.</w:t>
      </w:r>
    </w:p>
    <w:p w14:paraId="08E892E5" w14:textId="0F4993F9"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Deník musí být veden v jedné průpisové kopii, kterou si může </w:t>
      </w:r>
      <w:r w:rsidR="00D13479">
        <w:rPr>
          <w:rFonts w:ascii="Arial" w:hAnsi="Arial" w:cs="Arial"/>
          <w:b w:val="0"/>
          <w:sz w:val="22"/>
          <w:szCs w:val="22"/>
          <w:u w:val="none"/>
        </w:rPr>
        <w:t>o</w:t>
      </w:r>
      <w:r w:rsidR="00D13479" w:rsidRPr="00485485">
        <w:rPr>
          <w:rFonts w:ascii="Arial" w:hAnsi="Arial" w:cs="Arial"/>
          <w:b w:val="0"/>
          <w:sz w:val="22"/>
          <w:szCs w:val="22"/>
          <w:u w:val="none"/>
        </w:rPr>
        <w:t xml:space="preserve">bjednatel </w:t>
      </w:r>
      <w:r w:rsidRPr="00485485">
        <w:rPr>
          <w:rFonts w:ascii="Arial" w:hAnsi="Arial" w:cs="Arial"/>
          <w:b w:val="0"/>
          <w:sz w:val="22"/>
          <w:szCs w:val="22"/>
          <w:u w:val="none"/>
        </w:rPr>
        <w:t>vyžádat jako přílohu k soupisu provedených prací. Veškeré listy Deníku musí být vzestupně očíslovány. V případě, že použito více Deníků, musí být v záhlaví uvedeno, od kdy a do kdy byl Deník veden a jeho pořadové číslo.</w:t>
      </w:r>
    </w:p>
    <w:p w14:paraId="5D580D9E" w14:textId="5EE76FF4"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Zápisy do deníku čitelně zapisuje zástupce </w:t>
      </w:r>
      <w:r w:rsidR="00D13479">
        <w:rPr>
          <w:rFonts w:ascii="Arial" w:hAnsi="Arial" w:cs="Arial"/>
          <w:b w:val="0"/>
          <w:sz w:val="22"/>
          <w:szCs w:val="22"/>
          <w:u w:val="none"/>
        </w:rPr>
        <w:t>z</w:t>
      </w:r>
      <w:r w:rsidRPr="00485485">
        <w:rPr>
          <w:rFonts w:ascii="Arial" w:hAnsi="Arial" w:cs="Arial"/>
          <w:b w:val="0"/>
          <w:sz w:val="22"/>
          <w:szCs w:val="22"/>
          <w:u w:val="none"/>
        </w:rPr>
        <w:t xml:space="preserve">hotovitele v ten den, kdy byly práce provedeny nebo kdy nastaly okolnosti, které jsou předmětem zájmu. Mezi jednotlivými zápisy nesmí být vynechána volná místa. Pokud je nutné z deníku oddělit kopii a stránka není ještě zcela zaplněna, zbývající část stránky originálu i kopie se proškrtne. O pověřené osobě, která provádí zápisy do deníku, bude </w:t>
      </w:r>
      <w:r w:rsidR="00D13479">
        <w:rPr>
          <w:rFonts w:ascii="Arial" w:hAnsi="Arial" w:cs="Arial"/>
          <w:b w:val="0"/>
          <w:sz w:val="22"/>
          <w:szCs w:val="22"/>
          <w:u w:val="none"/>
        </w:rPr>
        <w:t>z</w:t>
      </w:r>
      <w:r w:rsidRPr="00485485">
        <w:rPr>
          <w:rFonts w:ascii="Arial" w:hAnsi="Arial" w:cs="Arial"/>
          <w:b w:val="0"/>
          <w:sz w:val="22"/>
          <w:szCs w:val="22"/>
          <w:u w:val="none"/>
        </w:rPr>
        <w:t xml:space="preserve">hotovitel písemně informovat </w:t>
      </w:r>
      <w:r w:rsidR="00D13479">
        <w:rPr>
          <w:rFonts w:ascii="Arial" w:hAnsi="Arial" w:cs="Arial"/>
          <w:b w:val="0"/>
          <w:sz w:val="22"/>
          <w:szCs w:val="22"/>
          <w:u w:val="none"/>
        </w:rPr>
        <w:t>o</w:t>
      </w:r>
      <w:r w:rsidRPr="00485485">
        <w:rPr>
          <w:rFonts w:ascii="Arial" w:hAnsi="Arial" w:cs="Arial"/>
          <w:b w:val="0"/>
          <w:sz w:val="22"/>
          <w:szCs w:val="22"/>
          <w:u w:val="none"/>
        </w:rPr>
        <w:t xml:space="preserve">bjednatele před zahájením provádění zápisů pověřenou osobou. Mimo to může do deníku provádět zápisy pouze </w:t>
      </w:r>
      <w:r w:rsidR="00D13479">
        <w:rPr>
          <w:rFonts w:ascii="Arial" w:hAnsi="Arial" w:cs="Arial"/>
          <w:b w:val="0"/>
          <w:sz w:val="22"/>
          <w:szCs w:val="22"/>
          <w:u w:val="none"/>
        </w:rPr>
        <w:t>o</w:t>
      </w:r>
      <w:r w:rsidRPr="00485485">
        <w:rPr>
          <w:rFonts w:ascii="Arial" w:hAnsi="Arial" w:cs="Arial"/>
          <w:b w:val="0"/>
          <w:sz w:val="22"/>
          <w:szCs w:val="22"/>
          <w:u w:val="none"/>
        </w:rPr>
        <w:t xml:space="preserve">bjednatel, popř. jím pověřený zástupce nebo příslušné orgány státní správy a pověřené kontrolní orgány </w:t>
      </w:r>
      <w:r w:rsidR="00D13479">
        <w:rPr>
          <w:rFonts w:ascii="Arial" w:hAnsi="Arial" w:cs="Arial"/>
          <w:b w:val="0"/>
          <w:sz w:val="22"/>
          <w:szCs w:val="22"/>
          <w:u w:val="none"/>
        </w:rPr>
        <w:t>o</w:t>
      </w:r>
      <w:r w:rsidRPr="00485485">
        <w:rPr>
          <w:rFonts w:ascii="Arial" w:hAnsi="Arial" w:cs="Arial"/>
          <w:b w:val="0"/>
          <w:sz w:val="22"/>
          <w:szCs w:val="22"/>
          <w:u w:val="none"/>
        </w:rPr>
        <w:t xml:space="preserve">bjednatele či </w:t>
      </w:r>
      <w:r w:rsidR="00D13479">
        <w:rPr>
          <w:rFonts w:ascii="Arial" w:hAnsi="Arial" w:cs="Arial"/>
          <w:b w:val="0"/>
          <w:sz w:val="22"/>
          <w:szCs w:val="22"/>
          <w:u w:val="none"/>
        </w:rPr>
        <w:t>z</w:t>
      </w:r>
      <w:r w:rsidRPr="00485485">
        <w:rPr>
          <w:rFonts w:ascii="Arial" w:hAnsi="Arial" w:cs="Arial"/>
          <w:b w:val="0"/>
          <w:sz w:val="22"/>
          <w:szCs w:val="22"/>
          <w:u w:val="none"/>
        </w:rPr>
        <w:t xml:space="preserve">hotovitele.  </w:t>
      </w:r>
    </w:p>
    <w:p w14:paraId="160F499B" w14:textId="6351EC9B"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Nesouhlasí-li </w:t>
      </w:r>
      <w:r w:rsidR="00D13479">
        <w:rPr>
          <w:rFonts w:ascii="Arial" w:hAnsi="Arial" w:cs="Arial"/>
          <w:b w:val="0"/>
          <w:sz w:val="22"/>
          <w:szCs w:val="22"/>
          <w:u w:val="none"/>
        </w:rPr>
        <w:t>z</w:t>
      </w:r>
      <w:r w:rsidRPr="00485485">
        <w:rPr>
          <w:rFonts w:ascii="Arial" w:hAnsi="Arial" w:cs="Arial"/>
          <w:b w:val="0"/>
          <w:sz w:val="22"/>
          <w:szCs w:val="22"/>
          <w:u w:val="none"/>
        </w:rPr>
        <w:t xml:space="preserve">hotovitel se zápisem, který učinil </w:t>
      </w:r>
      <w:r w:rsidR="00D13479">
        <w:rPr>
          <w:rFonts w:ascii="Arial" w:hAnsi="Arial" w:cs="Arial"/>
          <w:b w:val="0"/>
          <w:sz w:val="22"/>
          <w:szCs w:val="22"/>
          <w:u w:val="none"/>
        </w:rPr>
        <w:t>o</w:t>
      </w:r>
      <w:r w:rsidRPr="00485485">
        <w:rPr>
          <w:rFonts w:ascii="Arial" w:hAnsi="Arial" w:cs="Arial"/>
          <w:b w:val="0"/>
          <w:sz w:val="22"/>
          <w:szCs w:val="22"/>
          <w:u w:val="none"/>
        </w:rPr>
        <w:t xml:space="preserve">bjednatel nebo jím pověřený zástupce do deníku, musí k tomuto zápisu připojit stanovisko nejpozději do tří pracovních dnů </w:t>
      </w:r>
      <w:r w:rsidR="00D13479" w:rsidRPr="00485485">
        <w:rPr>
          <w:rFonts w:ascii="Arial" w:hAnsi="Arial" w:cs="Arial"/>
          <w:b w:val="0"/>
          <w:sz w:val="22"/>
          <w:szCs w:val="22"/>
          <w:u w:val="none"/>
        </w:rPr>
        <w:t>a</w:t>
      </w:r>
      <w:r w:rsidR="00D13479">
        <w:rPr>
          <w:rFonts w:ascii="Arial" w:hAnsi="Arial" w:cs="Arial"/>
          <w:b w:val="0"/>
          <w:sz w:val="22"/>
          <w:szCs w:val="22"/>
          <w:u w:val="none"/>
        </w:rPr>
        <w:t> </w:t>
      </w:r>
      <w:r w:rsidRPr="00485485">
        <w:rPr>
          <w:rFonts w:ascii="Arial" w:hAnsi="Arial" w:cs="Arial"/>
          <w:b w:val="0"/>
          <w:sz w:val="22"/>
          <w:szCs w:val="22"/>
          <w:u w:val="none"/>
        </w:rPr>
        <w:t xml:space="preserve">zároveň stanovisko ve stejné lhůtě sdělí zástupci </w:t>
      </w:r>
      <w:r w:rsidR="00D13479">
        <w:rPr>
          <w:rFonts w:ascii="Arial" w:hAnsi="Arial" w:cs="Arial"/>
          <w:b w:val="0"/>
          <w:sz w:val="22"/>
          <w:szCs w:val="22"/>
          <w:u w:val="none"/>
        </w:rPr>
        <w:t>o</w:t>
      </w:r>
      <w:r w:rsidRPr="00485485">
        <w:rPr>
          <w:rFonts w:ascii="Arial" w:hAnsi="Arial" w:cs="Arial"/>
          <w:b w:val="0"/>
          <w:sz w:val="22"/>
          <w:szCs w:val="22"/>
          <w:u w:val="none"/>
        </w:rPr>
        <w:t xml:space="preserve">bjednatele. Po uplynutí této lhůty se má za to, že s uvedeným zápisem souhlasí.  </w:t>
      </w:r>
    </w:p>
    <w:p w14:paraId="638785AA" w14:textId="5DD94649"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Učiní-li </w:t>
      </w:r>
      <w:r w:rsidR="00D13479">
        <w:rPr>
          <w:rFonts w:ascii="Arial" w:hAnsi="Arial" w:cs="Arial"/>
          <w:b w:val="0"/>
          <w:sz w:val="22"/>
          <w:szCs w:val="22"/>
          <w:u w:val="none"/>
        </w:rPr>
        <w:t>z</w:t>
      </w:r>
      <w:r w:rsidRPr="00485485">
        <w:rPr>
          <w:rFonts w:ascii="Arial" w:hAnsi="Arial" w:cs="Arial"/>
          <w:b w:val="0"/>
          <w:sz w:val="22"/>
          <w:szCs w:val="22"/>
          <w:u w:val="none"/>
        </w:rPr>
        <w:t xml:space="preserve">hotovitel zápis v deníku ve smyslu zdůvodnění odchylek prováděných prací od technologického předpisu popř. záměny materiálů za jiné nebo o jiných skutečnostech odchylných od obsahu </w:t>
      </w:r>
      <w:r w:rsidR="005D4701" w:rsidRPr="00485485">
        <w:rPr>
          <w:rFonts w:ascii="Arial" w:hAnsi="Arial" w:cs="Arial"/>
          <w:b w:val="0"/>
          <w:sz w:val="22"/>
          <w:szCs w:val="22"/>
          <w:u w:val="none"/>
        </w:rPr>
        <w:t>s</w:t>
      </w:r>
      <w:r w:rsidRPr="00485485">
        <w:rPr>
          <w:rFonts w:ascii="Arial" w:hAnsi="Arial" w:cs="Arial"/>
          <w:b w:val="0"/>
          <w:sz w:val="22"/>
          <w:szCs w:val="22"/>
          <w:u w:val="none"/>
        </w:rPr>
        <w:t xml:space="preserve">mlouvy, předloží kopii zápisu nejpozději následující pracovní den po provedení zápisu </w:t>
      </w:r>
      <w:r w:rsidR="00D13479">
        <w:rPr>
          <w:rFonts w:ascii="Arial" w:hAnsi="Arial" w:cs="Arial"/>
          <w:b w:val="0"/>
          <w:sz w:val="22"/>
          <w:szCs w:val="22"/>
          <w:u w:val="none"/>
        </w:rPr>
        <w:t>o</w:t>
      </w:r>
      <w:r w:rsidRPr="00485485">
        <w:rPr>
          <w:rFonts w:ascii="Arial" w:hAnsi="Arial" w:cs="Arial"/>
          <w:b w:val="0"/>
          <w:sz w:val="22"/>
          <w:szCs w:val="22"/>
          <w:u w:val="none"/>
        </w:rPr>
        <w:t xml:space="preserve">bjednateli, který je povinen se vyjádřit nejpozději do tří pracovních dnů následujících po dni předložení. Po uplynutí této lhůty se má za to, že se změnou souhlasí. </w:t>
      </w:r>
    </w:p>
    <w:p w14:paraId="611FBA19" w14:textId="736A398E"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Zhotovitel předloží deník </w:t>
      </w:r>
      <w:r w:rsidR="00D13479">
        <w:rPr>
          <w:rFonts w:ascii="Arial" w:hAnsi="Arial" w:cs="Arial"/>
          <w:b w:val="0"/>
          <w:sz w:val="22"/>
          <w:szCs w:val="22"/>
          <w:u w:val="none"/>
        </w:rPr>
        <w:t>o</w:t>
      </w:r>
      <w:r w:rsidRPr="00485485">
        <w:rPr>
          <w:rFonts w:ascii="Arial" w:hAnsi="Arial" w:cs="Arial"/>
          <w:b w:val="0"/>
          <w:sz w:val="22"/>
          <w:szCs w:val="22"/>
          <w:u w:val="none"/>
        </w:rPr>
        <w:t>bjednateli vždy po požádání, nebo podle trvale dohodnutého harmonogramu, nejméně však i bez žádosti jedenkrát měsíčně současně se soupisem provedených prací a dodávek. Objednatel má právo si kopie zápisů v deníku ponechat, popřípadě požadovat jejich připojení k soupisům provedených prací.</w:t>
      </w:r>
    </w:p>
    <w:p w14:paraId="19334E24" w14:textId="4D2EF106"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Zápisy v deníku se nepovažují za změnu </w:t>
      </w:r>
      <w:r w:rsidR="00D13479">
        <w:rPr>
          <w:rFonts w:ascii="Arial" w:hAnsi="Arial" w:cs="Arial"/>
          <w:b w:val="0"/>
          <w:sz w:val="22"/>
          <w:szCs w:val="22"/>
          <w:u w:val="none"/>
        </w:rPr>
        <w:t>s</w:t>
      </w:r>
      <w:r w:rsidRPr="00485485">
        <w:rPr>
          <w:rFonts w:ascii="Arial" w:hAnsi="Arial" w:cs="Arial"/>
          <w:b w:val="0"/>
          <w:sz w:val="22"/>
          <w:szCs w:val="22"/>
          <w:u w:val="none"/>
        </w:rPr>
        <w:t xml:space="preserve">mlouvy, ale slouží jako </w:t>
      </w:r>
      <w:r w:rsidR="002F2A3D" w:rsidRPr="00485485">
        <w:rPr>
          <w:rFonts w:ascii="Arial" w:hAnsi="Arial" w:cs="Arial"/>
          <w:b w:val="0"/>
          <w:sz w:val="22"/>
          <w:szCs w:val="22"/>
          <w:u w:val="none"/>
        </w:rPr>
        <w:t xml:space="preserve">případný </w:t>
      </w:r>
      <w:r w:rsidRPr="00485485">
        <w:rPr>
          <w:rFonts w:ascii="Arial" w:hAnsi="Arial" w:cs="Arial"/>
          <w:b w:val="0"/>
          <w:sz w:val="22"/>
          <w:szCs w:val="22"/>
          <w:u w:val="none"/>
        </w:rPr>
        <w:t xml:space="preserve">podklad pro vypracování doplňků a změn </w:t>
      </w:r>
      <w:r w:rsidR="005D4701" w:rsidRPr="00485485">
        <w:rPr>
          <w:rFonts w:ascii="Arial" w:hAnsi="Arial" w:cs="Arial"/>
          <w:b w:val="0"/>
          <w:sz w:val="22"/>
          <w:szCs w:val="22"/>
          <w:u w:val="none"/>
        </w:rPr>
        <w:t>smlouvy</w:t>
      </w:r>
      <w:r w:rsidRPr="00485485">
        <w:rPr>
          <w:rFonts w:ascii="Arial" w:hAnsi="Arial" w:cs="Arial"/>
          <w:b w:val="0"/>
          <w:sz w:val="22"/>
          <w:szCs w:val="22"/>
          <w:u w:val="none"/>
        </w:rPr>
        <w:t>.</w:t>
      </w:r>
    </w:p>
    <w:p w14:paraId="6049749F" w14:textId="77777777" w:rsidR="00CD2812" w:rsidRPr="00485485" w:rsidRDefault="00CD2812" w:rsidP="00CD2812">
      <w:pPr>
        <w:pStyle w:val="Odstavecseseznamem"/>
        <w:spacing w:before="120" w:after="120"/>
        <w:ind w:left="426"/>
        <w:jc w:val="both"/>
        <w:rPr>
          <w:rFonts w:ascii="Arial" w:hAnsi="Arial" w:cs="Arial"/>
          <w:b/>
          <w:sz w:val="22"/>
          <w:szCs w:val="22"/>
        </w:rPr>
      </w:pPr>
    </w:p>
    <w:p w14:paraId="7D0BE4C7" w14:textId="77777777" w:rsidR="000A291A" w:rsidRPr="00485485" w:rsidRDefault="00753D8B" w:rsidP="000A291A">
      <w:pPr>
        <w:pStyle w:val="Odstavecseseznamem"/>
        <w:spacing w:before="120" w:after="120"/>
        <w:ind w:left="-57"/>
        <w:jc w:val="both"/>
        <w:rPr>
          <w:rFonts w:ascii="Arial" w:hAnsi="Arial" w:cs="Arial"/>
          <w:b/>
          <w:sz w:val="22"/>
          <w:szCs w:val="22"/>
          <w:u w:val="single"/>
        </w:rPr>
      </w:pPr>
      <w:r w:rsidRPr="00485485">
        <w:rPr>
          <w:rFonts w:ascii="Arial" w:hAnsi="Arial" w:cs="Arial"/>
          <w:b/>
          <w:sz w:val="22"/>
          <w:szCs w:val="22"/>
          <w:u w:val="single"/>
        </w:rPr>
        <w:t>IX</w:t>
      </w:r>
      <w:r w:rsidR="00263392" w:rsidRPr="00485485">
        <w:rPr>
          <w:rFonts w:ascii="Arial" w:hAnsi="Arial" w:cs="Arial"/>
          <w:b/>
          <w:sz w:val="22"/>
          <w:szCs w:val="22"/>
          <w:u w:val="single"/>
        </w:rPr>
        <w:t xml:space="preserve">. PŘEDÁNÍ A PŘEVZETÍ DÍLA, PŘECHOD VLASTNICTVÍ A </w:t>
      </w:r>
      <w:r w:rsidR="00F429DF" w:rsidRPr="00485485">
        <w:rPr>
          <w:rFonts w:ascii="Arial" w:hAnsi="Arial" w:cs="Arial"/>
          <w:b/>
          <w:sz w:val="22"/>
          <w:szCs w:val="22"/>
          <w:u w:val="single"/>
        </w:rPr>
        <w:t>NEBEZPEČÍ ŠKODY NA DÍLE</w:t>
      </w:r>
    </w:p>
    <w:p w14:paraId="4C54B182" w14:textId="77777777" w:rsidR="000D3DD8" w:rsidRPr="00485485" w:rsidRDefault="000D3DD8" w:rsidP="000A291A">
      <w:pPr>
        <w:pStyle w:val="Odstavecseseznamem"/>
        <w:spacing w:before="120" w:after="120"/>
        <w:ind w:left="-57"/>
        <w:jc w:val="both"/>
        <w:rPr>
          <w:rFonts w:ascii="Arial" w:hAnsi="Arial" w:cs="Arial"/>
          <w:b/>
          <w:sz w:val="22"/>
          <w:szCs w:val="22"/>
        </w:rPr>
      </w:pPr>
    </w:p>
    <w:p w14:paraId="682AB4F2" w14:textId="77777777" w:rsidR="00DF672C" w:rsidRPr="00485485" w:rsidRDefault="00DF672C" w:rsidP="00E26EF3">
      <w:pPr>
        <w:ind w:left="284" w:hanging="284"/>
        <w:jc w:val="both"/>
        <w:rPr>
          <w:rFonts w:ascii="Arial" w:hAnsi="Arial" w:cs="Arial"/>
          <w:sz w:val="22"/>
          <w:highlight w:val="yellow"/>
        </w:rPr>
      </w:pPr>
      <w:r w:rsidRPr="00485485">
        <w:rPr>
          <w:rFonts w:ascii="Arial" w:hAnsi="Arial" w:cs="Arial"/>
          <w:sz w:val="22"/>
        </w:rPr>
        <w:t>1. Zhotovitel splní svou povinnost zhotovit dílo</w:t>
      </w:r>
      <w:r w:rsidR="009C147D" w:rsidRPr="00485485">
        <w:rPr>
          <w:rFonts w:ascii="Arial" w:hAnsi="Arial" w:cs="Arial"/>
          <w:sz w:val="22"/>
        </w:rPr>
        <w:t>,</w:t>
      </w:r>
      <w:r w:rsidRPr="00485485">
        <w:rPr>
          <w:rFonts w:ascii="Arial" w:hAnsi="Arial" w:cs="Arial"/>
          <w:sz w:val="22"/>
        </w:rPr>
        <w:t xml:space="preserve"> nebo jeho ucelenou část jeho řádným a včasným dokončením a předáním objednateli, nebude-li dodatečně dohodnuto jinak. Toto právo je splněno podpisem protokolu o předání a převzetí díla </w:t>
      </w:r>
      <w:r w:rsidR="00043E77" w:rsidRPr="00485485">
        <w:rPr>
          <w:rFonts w:ascii="Arial" w:hAnsi="Arial" w:cs="Arial"/>
          <w:sz w:val="22"/>
        </w:rPr>
        <w:t xml:space="preserve">nebo ucelené části </w:t>
      </w:r>
      <w:r w:rsidRPr="00485485">
        <w:rPr>
          <w:rFonts w:ascii="Arial" w:hAnsi="Arial" w:cs="Arial"/>
          <w:sz w:val="22"/>
        </w:rPr>
        <w:t>oprávněnými zástupci objednatele a</w:t>
      </w:r>
      <w:r w:rsidR="004F3AEA" w:rsidRPr="00485485">
        <w:rPr>
          <w:rFonts w:ascii="Arial" w:hAnsi="Arial" w:cs="Arial"/>
          <w:sz w:val="22"/>
        </w:rPr>
        <w:t> </w:t>
      </w:r>
      <w:r w:rsidRPr="00485485">
        <w:rPr>
          <w:rFonts w:ascii="Arial" w:hAnsi="Arial" w:cs="Arial"/>
          <w:sz w:val="22"/>
        </w:rPr>
        <w:t xml:space="preserve">zhotovitele.  </w:t>
      </w:r>
    </w:p>
    <w:p w14:paraId="496C9742" w14:textId="1CE15783" w:rsidR="00254122" w:rsidRPr="00485485" w:rsidRDefault="00DF672C" w:rsidP="00DB100A">
      <w:pPr>
        <w:pStyle w:val="Textvbloku"/>
        <w:spacing w:before="120" w:after="120"/>
        <w:ind w:left="284" w:right="-91" w:hanging="284"/>
        <w:rPr>
          <w:rFonts w:ascii="Arial" w:hAnsi="Arial" w:cs="Arial"/>
          <w:sz w:val="22"/>
        </w:rPr>
      </w:pPr>
      <w:r w:rsidRPr="00485485">
        <w:rPr>
          <w:rFonts w:ascii="Arial" w:hAnsi="Arial" w:cs="Arial"/>
          <w:sz w:val="22"/>
        </w:rPr>
        <w:t>2</w:t>
      </w:r>
      <w:r w:rsidR="00D86E6A" w:rsidRPr="00485485">
        <w:rPr>
          <w:rFonts w:ascii="Arial" w:hAnsi="Arial" w:cs="Arial"/>
          <w:sz w:val="22"/>
        </w:rPr>
        <w:t>.</w:t>
      </w:r>
      <w:r w:rsidR="00F244CF" w:rsidRPr="00485485">
        <w:rPr>
          <w:rFonts w:ascii="Arial" w:hAnsi="Arial" w:cs="Arial"/>
          <w:sz w:val="22"/>
        </w:rPr>
        <w:tab/>
      </w:r>
      <w:r w:rsidRPr="00485485">
        <w:rPr>
          <w:rFonts w:ascii="Arial" w:hAnsi="Arial" w:cs="Arial"/>
          <w:sz w:val="22"/>
        </w:rPr>
        <w:t>Přejímací řízení je ukončeno podepsáním protokolu o předání a převzetí díla</w:t>
      </w:r>
      <w:r w:rsidR="00043E77" w:rsidRPr="00485485">
        <w:rPr>
          <w:rFonts w:ascii="Arial" w:hAnsi="Arial" w:cs="Arial"/>
          <w:sz w:val="22"/>
        </w:rPr>
        <w:t xml:space="preserve"> nebo ucelené části </w:t>
      </w:r>
      <w:r w:rsidRPr="00485485">
        <w:rPr>
          <w:rFonts w:ascii="Arial" w:hAnsi="Arial" w:cs="Arial"/>
          <w:sz w:val="22"/>
        </w:rPr>
        <w:t>objednatelem. Nedílnou součástí protokolu jsou přílohy včetně soupisu vad, které samy o sobě ani ve</w:t>
      </w:r>
      <w:r w:rsidR="004F3AEA" w:rsidRPr="00485485">
        <w:rPr>
          <w:rFonts w:ascii="Arial" w:hAnsi="Arial" w:cs="Arial"/>
          <w:sz w:val="22"/>
        </w:rPr>
        <w:t> </w:t>
      </w:r>
      <w:r w:rsidRPr="00485485">
        <w:rPr>
          <w:rFonts w:ascii="Arial" w:hAnsi="Arial" w:cs="Arial"/>
          <w:sz w:val="22"/>
        </w:rPr>
        <w:t xml:space="preserve">spojení s jinými nebrání užívání </w:t>
      </w:r>
      <w:r w:rsidR="00D86E6A" w:rsidRPr="00485485">
        <w:rPr>
          <w:rFonts w:ascii="Arial" w:hAnsi="Arial" w:cs="Arial"/>
          <w:sz w:val="22"/>
        </w:rPr>
        <w:t xml:space="preserve">díla </w:t>
      </w:r>
      <w:r w:rsidRPr="00485485">
        <w:rPr>
          <w:rFonts w:ascii="Arial" w:hAnsi="Arial" w:cs="Arial"/>
          <w:sz w:val="22"/>
        </w:rPr>
        <w:t>funkčně nebo esteticky, ani je</w:t>
      </w:r>
      <w:r w:rsidR="00D86E6A" w:rsidRPr="00485485">
        <w:rPr>
          <w:rFonts w:ascii="Arial" w:hAnsi="Arial" w:cs="Arial"/>
          <w:sz w:val="22"/>
        </w:rPr>
        <w:t>ho</w:t>
      </w:r>
      <w:r w:rsidRPr="00485485">
        <w:rPr>
          <w:rFonts w:ascii="Arial" w:hAnsi="Arial" w:cs="Arial"/>
          <w:sz w:val="22"/>
        </w:rPr>
        <w:t xml:space="preserve"> užívání podstatným způsobem neomezují. Dílo, které není řádně ukončeno, není objednatel povinen převzít s výjimkou uvedenou v předchozí větě. </w:t>
      </w:r>
      <w:r w:rsidR="00A70BD1">
        <w:rPr>
          <w:rFonts w:ascii="Arial" w:hAnsi="Arial" w:cs="Arial"/>
          <w:sz w:val="22"/>
        </w:rPr>
        <w:t>Za nedokončené dílo se však považuje i dílo v případě, že dosažené výsledky nebudou odpovídat hodnotám a kr</w:t>
      </w:r>
      <w:r w:rsidR="00D13479">
        <w:rPr>
          <w:rFonts w:ascii="Arial" w:hAnsi="Arial" w:cs="Arial"/>
          <w:sz w:val="22"/>
        </w:rPr>
        <w:t>i</w:t>
      </w:r>
      <w:r w:rsidR="00A70BD1">
        <w:rPr>
          <w:rFonts w:ascii="Arial" w:hAnsi="Arial" w:cs="Arial"/>
          <w:sz w:val="22"/>
        </w:rPr>
        <w:t>tériím uvedeným v zadání zakázky, platným předpisům včetně technických norem a této smlouvě.</w:t>
      </w:r>
    </w:p>
    <w:p w14:paraId="65F395AB" w14:textId="77777777" w:rsidR="002A6261" w:rsidRPr="00485485" w:rsidRDefault="00F244CF" w:rsidP="00280B3F">
      <w:pPr>
        <w:pStyle w:val="Textvbloku"/>
        <w:spacing w:after="120"/>
        <w:ind w:left="284" w:right="-91" w:hanging="284"/>
        <w:rPr>
          <w:rFonts w:ascii="Arial" w:hAnsi="Arial" w:cs="Arial"/>
          <w:sz w:val="22"/>
        </w:rPr>
      </w:pPr>
      <w:r w:rsidRPr="00485485">
        <w:rPr>
          <w:rFonts w:ascii="Arial" w:hAnsi="Arial" w:cs="Arial"/>
          <w:sz w:val="22"/>
        </w:rPr>
        <w:t xml:space="preserve">3. </w:t>
      </w:r>
      <w:r w:rsidRPr="00485485">
        <w:rPr>
          <w:rFonts w:ascii="Arial" w:hAnsi="Arial" w:cs="Arial"/>
          <w:sz w:val="22"/>
        </w:rPr>
        <w:tab/>
      </w:r>
      <w:r w:rsidR="00DF672C" w:rsidRPr="00485485">
        <w:rPr>
          <w:rFonts w:ascii="Arial" w:hAnsi="Arial" w:cs="Arial"/>
          <w:sz w:val="22"/>
        </w:rPr>
        <w:t xml:space="preserve">Nedohodnou-li smluvní strany v rámci přejímacího řízení jinak, vyhotoví protokol o předání </w:t>
      </w:r>
      <w:r w:rsidR="000D3DD8" w:rsidRPr="00485485">
        <w:rPr>
          <w:rFonts w:ascii="Arial" w:hAnsi="Arial" w:cs="Arial"/>
          <w:sz w:val="22"/>
        </w:rPr>
        <w:br/>
      </w:r>
      <w:r w:rsidR="00DF672C" w:rsidRPr="00485485">
        <w:rPr>
          <w:rFonts w:ascii="Arial" w:hAnsi="Arial" w:cs="Arial"/>
          <w:sz w:val="22"/>
        </w:rPr>
        <w:t>a převzetí díla</w:t>
      </w:r>
      <w:r w:rsidR="00043E77" w:rsidRPr="00485485">
        <w:rPr>
          <w:rFonts w:ascii="Arial" w:hAnsi="Arial" w:cs="Arial"/>
          <w:sz w:val="22"/>
        </w:rPr>
        <w:t xml:space="preserve"> nebo ucelené části díla </w:t>
      </w:r>
      <w:r w:rsidR="00DF672C" w:rsidRPr="00485485">
        <w:rPr>
          <w:rFonts w:ascii="Arial" w:hAnsi="Arial" w:cs="Arial"/>
          <w:sz w:val="22"/>
        </w:rPr>
        <w:t>zhotovitel.</w:t>
      </w:r>
      <w:r w:rsidR="00431B8D" w:rsidRPr="00485485">
        <w:rPr>
          <w:rFonts w:ascii="Arial" w:hAnsi="Arial" w:cs="Arial"/>
          <w:sz w:val="22"/>
        </w:rPr>
        <w:t xml:space="preserve"> </w:t>
      </w:r>
      <w:r w:rsidR="00DF672C" w:rsidRPr="00485485">
        <w:rPr>
          <w:rFonts w:ascii="Arial" w:hAnsi="Arial" w:cs="Arial"/>
          <w:sz w:val="22"/>
        </w:rPr>
        <w:t>Protokol s daty zahájení a ukončení přejímacího řízení podepíší zástupci smluvních stran, řádně zmocnění k veškerým úkonům v přejímacím řízení.</w:t>
      </w:r>
    </w:p>
    <w:p w14:paraId="4CC1A107" w14:textId="77777777" w:rsidR="00D62CD0" w:rsidRPr="00485485" w:rsidRDefault="00D62CD0" w:rsidP="00015F8D">
      <w:pPr>
        <w:ind w:left="425" w:hanging="425"/>
        <w:jc w:val="both"/>
        <w:rPr>
          <w:rFonts w:ascii="Arial" w:hAnsi="Arial" w:cs="Arial"/>
          <w:sz w:val="22"/>
        </w:rPr>
      </w:pPr>
      <w:r w:rsidRPr="00485485">
        <w:rPr>
          <w:rFonts w:ascii="Arial" w:hAnsi="Arial" w:cs="Arial"/>
          <w:sz w:val="22"/>
        </w:rPr>
        <w:t xml:space="preserve">     Obsah protokolu o předání a převzetí díla</w:t>
      </w:r>
      <w:r w:rsidR="005D4701" w:rsidRPr="00485485">
        <w:rPr>
          <w:rFonts w:ascii="Arial" w:hAnsi="Arial" w:cs="Arial"/>
          <w:sz w:val="22"/>
        </w:rPr>
        <w:t xml:space="preserve"> nebo ucelené části díla</w:t>
      </w:r>
      <w:r w:rsidRPr="00485485">
        <w:rPr>
          <w:rFonts w:ascii="Arial" w:hAnsi="Arial" w:cs="Arial"/>
          <w:sz w:val="22"/>
        </w:rPr>
        <w:t>:</w:t>
      </w:r>
    </w:p>
    <w:p w14:paraId="3B4B7690" w14:textId="77777777"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údaje o zhotoviteli (</w:t>
      </w:r>
      <w:r w:rsidR="002F038C" w:rsidRPr="00485485">
        <w:rPr>
          <w:rFonts w:ascii="Arial" w:hAnsi="Arial" w:cs="Arial"/>
          <w:sz w:val="22"/>
        </w:rPr>
        <w:t>pod</w:t>
      </w:r>
      <w:r w:rsidRPr="00485485">
        <w:rPr>
          <w:rFonts w:ascii="Arial" w:hAnsi="Arial" w:cs="Arial"/>
          <w:sz w:val="22"/>
        </w:rPr>
        <w:t>dodavatelích) a objednateli s uvedením jmen osob oprávněných jednat (statutárních orgánů nebo zmocněných zástupců)</w:t>
      </w:r>
      <w:r w:rsidR="000D3DD8" w:rsidRPr="00485485">
        <w:rPr>
          <w:rFonts w:ascii="Arial" w:hAnsi="Arial" w:cs="Arial"/>
          <w:sz w:val="22"/>
        </w:rPr>
        <w:t>;</w:t>
      </w:r>
    </w:p>
    <w:p w14:paraId="5910572A" w14:textId="77777777"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popis díla</w:t>
      </w:r>
      <w:r w:rsidR="000D3DD8" w:rsidRPr="00485485">
        <w:rPr>
          <w:rFonts w:ascii="Arial" w:hAnsi="Arial" w:cs="Arial"/>
          <w:sz w:val="22"/>
        </w:rPr>
        <w:t>, případně jeho části</w:t>
      </w:r>
      <w:r w:rsidRPr="00485485">
        <w:rPr>
          <w:rFonts w:ascii="Arial" w:hAnsi="Arial" w:cs="Arial"/>
          <w:sz w:val="22"/>
        </w:rPr>
        <w:t>, kter</w:t>
      </w:r>
      <w:r w:rsidR="000D3DD8" w:rsidRPr="00485485">
        <w:rPr>
          <w:rFonts w:ascii="Arial" w:hAnsi="Arial" w:cs="Arial"/>
          <w:sz w:val="22"/>
        </w:rPr>
        <w:t>é</w:t>
      </w:r>
      <w:r w:rsidRPr="00485485">
        <w:rPr>
          <w:rFonts w:ascii="Arial" w:hAnsi="Arial" w:cs="Arial"/>
          <w:sz w:val="22"/>
        </w:rPr>
        <w:t xml:space="preserve"> je odevzdáváno</w:t>
      </w:r>
    </w:p>
    <w:p w14:paraId="62ECD2D4" w14:textId="77777777"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soupis zjištěných vad a dohodu o opatřeních a lhůtách k jejich odstranění</w:t>
      </w:r>
      <w:r w:rsidR="000D3DD8" w:rsidRPr="00485485">
        <w:rPr>
          <w:rFonts w:ascii="Arial" w:hAnsi="Arial" w:cs="Arial"/>
          <w:sz w:val="22"/>
        </w:rPr>
        <w:t>;</w:t>
      </w:r>
      <w:r w:rsidRPr="00485485">
        <w:rPr>
          <w:rFonts w:ascii="Arial" w:hAnsi="Arial" w:cs="Arial"/>
          <w:sz w:val="22"/>
        </w:rPr>
        <w:t xml:space="preserve"> </w:t>
      </w:r>
    </w:p>
    <w:p w14:paraId="3260F06C" w14:textId="77777777"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prohlášení objednatele, zda dílo přejímá či nepřejímá</w:t>
      </w:r>
      <w:r w:rsidR="000D3DD8" w:rsidRPr="00485485">
        <w:rPr>
          <w:rFonts w:ascii="Arial" w:hAnsi="Arial" w:cs="Arial"/>
          <w:sz w:val="22"/>
        </w:rPr>
        <w:t>.</w:t>
      </w:r>
    </w:p>
    <w:p w14:paraId="4BF43E2B" w14:textId="77777777" w:rsidR="00DF672C" w:rsidRPr="00485485" w:rsidRDefault="00DF672C" w:rsidP="007834D5">
      <w:pPr>
        <w:pStyle w:val="Textvbloku"/>
        <w:spacing w:before="60"/>
        <w:ind w:left="284" w:right="-91"/>
        <w:rPr>
          <w:rFonts w:ascii="Arial" w:hAnsi="Arial" w:cs="Arial"/>
          <w:sz w:val="22"/>
        </w:rPr>
      </w:pPr>
      <w:r w:rsidRPr="00485485">
        <w:rPr>
          <w:rFonts w:ascii="Arial" w:hAnsi="Arial" w:cs="Arial"/>
          <w:sz w:val="22"/>
        </w:rPr>
        <w:t xml:space="preserve">Jestliže je protokol o předání a převzetí díla </w:t>
      </w:r>
      <w:r w:rsidR="005D4701" w:rsidRPr="00485485">
        <w:rPr>
          <w:rFonts w:ascii="Arial" w:hAnsi="Arial" w:cs="Arial"/>
          <w:sz w:val="22"/>
        </w:rPr>
        <w:t xml:space="preserve">nebo ucelené části díla </w:t>
      </w:r>
      <w:r w:rsidRPr="00485485">
        <w:rPr>
          <w:rFonts w:ascii="Arial" w:hAnsi="Arial" w:cs="Arial"/>
          <w:sz w:val="22"/>
        </w:rPr>
        <w:t>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7401D6C7" w14:textId="77777777" w:rsidR="00DF672C" w:rsidRDefault="00DF672C" w:rsidP="007834D5">
      <w:pPr>
        <w:pStyle w:val="Textvbloku"/>
        <w:spacing w:before="60"/>
        <w:ind w:left="142" w:right="-91" w:firstLine="142"/>
        <w:rPr>
          <w:rFonts w:ascii="Arial" w:hAnsi="Arial" w:cs="Arial"/>
          <w:sz w:val="22"/>
        </w:rPr>
      </w:pPr>
      <w:r w:rsidRPr="00485485">
        <w:rPr>
          <w:rFonts w:ascii="Arial" w:hAnsi="Arial" w:cs="Arial"/>
          <w:sz w:val="22"/>
        </w:rPr>
        <w:t xml:space="preserve">K datu podpisu protokolu o předání a převzetí díla je dílo předáno zhotovitelem objednateli.   </w:t>
      </w:r>
    </w:p>
    <w:p w14:paraId="37C84CC3" w14:textId="77777777" w:rsidR="004300BA" w:rsidRDefault="00A70BD1" w:rsidP="004300BA">
      <w:pPr>
        <w:pStyle w:val="Textvbloku"/>
        <w:spacing w:before="60"/>
        <w:ind w:left="142" w:right="-91" w:firstLine="142"/>
        <w:rPr>
          <w:rFonts w:ascii="Arial" w:hAnsi="Arial" w:cs="Arial"/>
          <w:sz w:val="22"/>
        </w:rPr>
      </w:pPr>
      <w:r>
        <w:rPr>
          <w:rFonts w:ascii="Arial" w:hAnsi="Arial" w:cs="Arial"/>
          <w:sz w:val="22"/>
        </w:rPr>
        <w:t xml:space="preserve">Tímto datem je zahájen běh záruční doby podle ustanovení </w:t>
      </w:r>
      <w:r w:rsidRPr="004300BA">
        <w:rPr>
          <w:rFonts w:ascii="Arial" w:hAnsi="Arial" w:cs="Arial"/>
          <w:sz w:val="22"/>
        </w:rPr>
        <w:t xml:space="preserve">čl. </w:t>
      </w:r>
      <w:r w:rsidR="004300BA" w:rsidRPr="004300BA">
        <w:rPr>
          <w:rFonts w:ascii="Arial" w:hAnsi="Arial" w:cs="Arial"/>
          <w:sz w:val="22"/>
        </w:rPr>
        <w:t>X</w:t>
      </w:r>
      <w:r w:rsidRPr="004300BA">
        <w:rPr>
          <w:rFonts w:ascii="Arial" w:hAnsi="Arial" w:cs="Arial"/>
          <w:sz w:val="22"/>
        </w:rPr>
        <w:t>.</w:t>
      </w:r>
      <w:r w:rsidR="004300BA">
        <w:rPr>
          <w:rFonts w:ascii="Arial" w:hAnsi="Arial" w:cs="Arial"/>
          <w:sz w:val="22"/>
        </w:rPr>
        <w:t xml:space="preserve">        </w:t>
      </w:r>
    </w:p>
    <w:p w14:paraId="44D2859C" w14:textId="1A35A132" w:rsidR="004300BA" w:rsidRPr="00485485" w:rsidRDefault="004300BA" w:rsidP="004300BA">
      <w:pPr>
        <w:pStyle w:val="Textvbloku"/>
        <w:spacing w:before="60"/>
        <w:ind w:left="142" w:right="-91" w:firstLine="142"/>
        <w:rPr>
          <w:rFonts w:ascii="Arial" w:hAnsi="Arial" w:cs="Arial"/>
          <w:sz w:val="22"/>
        </w:rPr>
      </w:pPr>
      <w:r>
        <w:rPr>
          <w:rFonts w:ascii="Arial" w:hAnsi="Arial" w:cs="Arial"/>
          <w:sz w:val="22"/>
        </w:rPr>
        <w:t xml:space="preserve">                                                                </w:t>
      </w:r>
    </w:p>
    <w:p w14:paraId="6D777ED5" w14:textId="77777777" w:rsidR="00DF672C" w:rsidRPr="00485485" w:rsidRDefault="00030E8F" w:rsidP="00015F8D">
      <w:pPr>
        <w:ind w:left="284" w:hanging="284"/>
        <w:jc w:val="both"/>
        <w:rPr>
          <w:rFonts w:ascii="Arial" w:hAnsi="Arial" w:cs="Arial"/>
          <w:sz w:val="22"/>
        </w:rPr>
      </w:pPr>
      <w:r w:rsidRPr="00485485">
        <w:rPr>
          <w:rFonts w:ascii="Arial" w:hAnsi="Arial" w:cs="Arial"/>
          <w:sz w:val="22"/>
          <w:szCs w:val="22"/>
        </w:rPr>
        <w:t xml:space="preserve">4. </w:t>
      </w:r>
      <w:r w:rsidR="00DF672C" w:rsidRPr="00485485">
        <w:rPr>
          <w:rFonts w:ascii="Arial" w:hAnsi="Arial" w:cs="Arial"/>
          <w:sz w:val="22"/>
          <w:szCs w:val="22"/>
        </w:rPr>
        <w:t xml:space="preserve">Odmítne-li objednatel řádně a včas zhotovené dílo </w:t>
      </w:r>
      <w:r w:rsidR="00043E77" w:rsidRPr="00485485">
        <w:rPr>
          <w:rFonts w:ascii="Arial" w:hAnsi="Arial" w:cs="Arial"/>
          <w:sz w:val="22"/>
          <w:szCs w:val="22"/>
        </w:rPr>
        <w:t xml:space="preserve">nebo ucelenou část díla </w:t>
      </w:r>
      <w:r w:rsidR="00DF672C" w:rsidRPr="00485485">
        <w:rPr>
          <w:rFonts w:ascii="Arial" w:hAnsi="Arial" w:cs="Arial"/>
          <w:sz w:val="22"/>
          <w:szCs w:val="22"/>
        </w:rPr>
        <w:t>převzít nebo nedojde-li k dohodě o předání a převzetí díla</w:t>
      </w:r>
      <w:r w:rsidR="00043E77" w:rsidRPr="00485485">
        <w:rPr>
          <w:rFonts w:ascii="Arial" w:hAnsi="Arial" w:cs="Arial"/>
          <w:sz w:val="22"/>
          <w:szCs w:val="22"/>
        </w:rPr>
        <w:t xml:space="preserve"> nebo ucelené části díla</w:t>
      </w:r>
      <w:r w:rsidR="00DF672C" w:rsidRPr="00485485">
        <w:rPr>
          <w:rFonts w:ascii="Arial" w:hAnsi="Arial" w:cs="Arial"/>
          <w:sz w:val="22"/>
          <w:szCs w:val="22"/>
        </w:rPr>
        <w:t xml:space="preserve">, sepíšou strany o tom zápis, v němž uvedou strany svá stanoviska. Zhotovitel není </w:t>
      </w:r>
      <w:r w:rsidR="00DF672C" w:rsidRPr="00485485">
        <w:rPr>
          <w:rFonts w:ascii="Arial" w:hAnsi="Arial" w:cs="Arial"/>
          <w:sz w:val="22"/>
        </w:rPr>
        <w:t>v prodlení, jestliže objednatel odmítl bezdůvodně převzít řádně zhotovené dílo.</w:t>
      </w:r>
    </w:p>
    <w:p w14:paraId="4FB8EF1F" w14:textId="71D17F8D" w:rsidR="000D3DD8" w:rsidRPr="00485485" w:rsidRDefault="000D3DD8" w:rsidP="004300BA">
      <w:pPr>
        <w:spacing w:before="120" w:after="480"/>
        <w:ind w:left="284" w:hanging="284"/>
        <w:jc w:val="both"/>
        <w:rPr>
          <w:rFonts w:ascii="Arial" w:hAnsi="Arial" w:cs="Arial"/>
          <w:sz w:val="22"/>
        </w:rPr>
      </w:pPr>
    </w:p>
    <w:p w14:paraId="04BA65D0" w14:textId="77777777" w:rsidR="00AD42A4" w:rsidRPr="00485485" w:rsidRDefault="00753D8B" w:rsidP="00015F8D">
      <w:pPr>
        <w:pStyle w:val="text"/>
        <w:spacing w:before="0" w:line="240" w:lineRule="auto"/>
        <w:rPr>
          <w:rFonts w:ascii="Arial" w:hAnsi="Arial" w:cs="Arial"/>
          <w:b/>
          <w:sz w:val="22"/>
          <w:szCs w:val="22"/>
          <w:u w:val="single"/>
        </w:rPr>
      </w:pPr>
      <w:r w:rsidRPr="00485485">
        <w:rPr>
          <w:rFonts w:ascii="Arial" w:hAnsi="Arial" w:cs="Arial"/>
          <w:b/>
          <w:sz w:val="22"/>
          <w:szCs w:val="22"/>
          <w:u w:val="single"/>
        </w:rPr>
        <w:t>X</w:t>
      </w:r>
      <w:r w:rsidR="00CD2812" w:rsidRPr="00485485">
        <w:rPr>
          <w:rFonts w:ascii="Arial" w:hAnsi="Arial" w:cs="Arial"/>
          <w:b/>
          <w:sz w:val="22"/>
          <w:szCs w:val="22"/>
          <w:u w:val="single"/>
        </w:rPr>
        <w:t xml:space="preserve">. </w:t>
      </w:r>
      <w:r w:rsidR="00AD42A4" w:rsidRPr="00485485">
        <w:rPr>
          <w:rFonts w:ascii="Arial" w:hAnsi="Arial" w:cs="Arial"/>
          <w:b/>
          <w:sz w:val="22"/>
          <w:szCs w:val="22"/>
          <w:u w:val="single"/>
        </w:rPr>
        <w:t>ODPOVĚDNOST ZA VADY</w:t>
      </w:r>
      <w:r w:rsidR="00CD2812" w:rsidRPr="00485485">
        <w:rPr>
          <w:rFonts w:ascii="Arial" w:hAnsi="Arial" w:cs="Arial"/>
          <w:b/>
          <w:sz w:val="22"/>
          <w:szCs w:val="22"/>
          <w:u w:val="single"/>
        </w:rPr>
        <w:t>, ODPOVĚDNOST ZA</w:t>
      </w:r>
      <w:r w:rsidR="005D4701" w:rsidRPr="00485485">
        <w:rPr>
          <w:rFonts w:ascii="Arial" w:hAnsi="Arial" w:cs="Arial"/>
          <w:b/>
          <w:sz w:val="22"/>
          <w:szCs w:val="22"/>
          <w:u w:val="single"/>
        </w:rPr>
        <w:t xml:space="preserve"> </w:t>
      </w:r>
      <w:r w:rsidR="00CD2812" w:rsidRPr="00485485">
        <w:rPr>
          <w:rFonts w:ascii="Arial" w:hAnsi="Arial" w:cs="Arial"/>
          <w:b/>
          <w:sz w:val="22"/>
          <w:szCs w:val="22"/>
          <w:u w:val="single"/>
        </w:rPr>
        <w:t>ŠKODU</w:t>
      </w:r>
    </w:p>
    <w:p w14:paraId="7DE07F1A" w14:textId="77777777" w:rsidR="00753D8B" w:rsidRPr="00485485" w:rsidRDefault="00753D8B" w:rsidP="00015F8D">
      <w:pPr>
        <w:pStyle w:val="text"/>
        <w:spacing w:before="0" w:line="240" w:lineRule="auto"/>
        <w:rPr>
          <w:rFonts w:ascii="Arial" w:hAnsi="Arial" w:cs="Arial"/>
          <w:b/>
          <w:sz w:val="22"/>
          <w:szCs w:val="22"/>
        </w:rPr>
      </w:pPr>
    </w:p>
    <w:p w14:paraId="2878FE89" w14:textId="77777777" w:rsidR="00A53D48" w:rsidRPr="00485485" w:rsidRDefault="00A53D48" w:rsidP="000D6187">
      <w:pPr>
        <w:spacing w:after="120"/>
        <w:ind w:left="284" w:hanging="284"/>
        <w:jc w:val="both"/>
        <w:rPr>
          <w:rFonts w:ascii="Arial" w:hAnsi="Arial" w:cs="Arial"/>
          <w:sz w:val="22"/>
          <w:szCs w:val="22"/>
        </w:rPr>
      </w:pPr>
      <w:r w:rsidRPr="00485485">
        <w:rPr>
          <w:rFonts w:ascii="Arial" w:hAnsi="Arial" w:cs="Arial"/>
          <w:sz w:val="22"/>
          <w:szCs w:val="22"/>
        </w:rPr>
        <w:t xml:space="preserve">1. </w:t>
      </w:r>
      <w:r w:rsidRPr="00485485">
        <w:rPr>
          <w:rFonts w:ascii="Arial" w:hAnsi="Arial" w:cs="Arial"/>
          <w:sz w:val="22"/>
          <w:szCs w:val="22"/>
        </w:rPr>
        <w:tab/>
        <w:t xml:space="preserve">Zhotovitel odpovídá za to, že předmět smlouvy je zhotoven podle podmínek smlouvy </w:t>
      </w:r>
      <w:r w:rsidR="00517A1A" w:rsidRPr="00485485">
        <w:rPr>
          <w:rFonts w:ascii="Arial" w:hAnsi="Arial" w:cs="Arial"/>
          <w:sz w:val="22"/>
          <w:szCs w:val="22"/>
        </w:rPr>
        <w:br/>
      </w:r>
      <w:r w:rsidR="00CC5029" w:rsidRPr="00485485">
        <w:rPr>
          <w:rFonts w:ascii="Arial" w:hAnsi="Arial" w:cs="Arial"/>
          <w:sz w:val="22"/>
          <w:szCs w:val="22"/>
        </w:rPr>
        <w:t>a v souladu 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w:t>
      </w:r>
      <w:r w:rsidR="004F3AEA" w:rsidRPr="00485485">
        <w:rPr>
          <w:rFonts w:ascii="Arial" w:hAnsi="Arial" w:cs="Arial"/>
          <w:sz w:val="22"/>
          <w:szCs w:val="22"/>
        </w:rPr>
        <w:t> </w:t>
      </w:r>
      <w:r w:rsidR="00CC5029" w:rsidRPr="00485485">
        <w:rPr>
          <w:rFonts w:ascii="Arial" w:hAnsi="Arial" w:cs="Arial"/>
          <w:sz w:val="22"/>
          <w:szCs w:val="22"/>
        </w:rPr>
        <w:t>svých pokynech, zhotovitel neodpovídá za jakoukoli škodu vzniklou v této příčinné souvislosti.</w:t>
      </w:r>
      <w:r w:rsidRPr="00485485">
        <w:rPr>
          <w:rFonts w:ascii="Arial" w:hAnsi="Arial" w:cs="Arial"/>
          <w:sz w:val="22"/>
          <w:szCs w:val="22"/>
        </w:rPr>
        <w:t xml:space="preserve"> Zhotovitel bude při plnění smlouvy postupovat s odbornou péčí, zavazuje se dodržovat obecně závazné předpisy, technické normy a oborové standardy </w:t>
      </w:r>
      <w:r w:rsidR="00517A1A" w:rsidRPr="00485485">
        <w:rPr>
          <w:rFonts w:ascii="Arial" w:hAnsi="Arial" w:cs="Arial"/>
          <w:sz w:val="22"/>
          <w:szCs w:val="22"/>
        </w:rPr>
        <w:br/>
      </w:r>
      <w:r w:rsidRPr="00485485">
        <w:rPr>
          <w:rFonts w:ascii="Arial" w:hAnsi="Arial" w:cs="Arial"/>
          <w:sz w:val="22"/>
          <w:szCs w:val="22"/>
        </w:rPr>
        <w:t xml:space="preserve">a předpisy týkající se bezpečnosti a ochrany zdraví. </w:t>
      </w:r>
      <w:r w:rsidR="00E92605" w:rsidRPr="00485485">
        <w:rPr>
          <w:rFonts w:ascii="Arial" w:hAnsi="Arial" w:cs="Arial"/>
          <w:sz w:val="22"/>
          <w:szCs w:val="22"/>
        </w:rPr>
        <w:t>Zhotovitel je povinen pověřit plněním závazků z</w:t>
      </w:r>
      <w:r w:rsidR="00F27B86" w:rsidRPr="00485485">
        <w:rPr>
          <w:rFonts w:ascii="Arial" w:hAnsi="Arial" w:cs="Arial"/>
          <w:sz w:val="22"/>
          <w:szCs w:val="22"/>
        </w:rPr>
        <w:t>e</w:t>
      </w:r>
      <w:r w:rsidR="00E92605" w:rsidRPr="00485485">
        <w:rPr>
          <w:rFonts w:ascii="Arial" w:hAnsi="Arial" w:cs="Arial"/>
          <w:sz w:val="22"/>
          <w:szCs w:val="22"/>
        </w:rPr>
        <w:t xml:space="preserve"> smlouvy o dílo pouze ty zaměstnance, kteří jsou k tomu odborně způsobilí. </w:t>
      </w:r>
    </w:p>
    <w:p w14:paraId="44C98B70" w14:textId="77777777" w:rsidR="00254122" w:rsidRPr="00485485" w:rsidRDefault="00A53D48" w:rsidP="00DB100A">
      <w:pPr>
        <w:spacing w:after="120"/>
        <w:ind w:left="284" w:hanging="284"/>
        <w:jc w:val="both"/>
        <w:rPr>
          <w:rFonts w:ascii="Arial" w:hAnsi="Arial" w:cs="Arial"/>
          <w:sz w:val="22"/>
          <w:szCs w:val="22"/>
        </w:rPr>
      </w:pPr>
      <w:r w:rsidRPr="00485485">
        <w:rPr>
          <w:rFonts w:ascii="Arial" w:hAnsi="Arial" w:cs="Arial"/>
          <w:sz w:val="22"/>
          <w:szCs w:val="22"/>
        </w:rPr>
        <w:t xml:space="preserve">2. </w:t>
      </w:r>
      <w:r w:rsidRPr="00485485">
        <w:rPr>
          <w:rFonts w:ascii="Arial" w:hAnsi="Arial" w:cs="Arial"/>
          <w:sz w:val="22"/>
          <w:szCs w:val="22"/>
        </w:rPr>
        <w:tab/>
        <w:t>Objednatel se zavazuje upozornit neprodleně na zjevné nedostatky či vady zjištěné v průběhu prací, aby nemohlo dojít k zvětšení vady či škody.</w:t>
      </w:r>
      <w:r w:rsidR="00225B74" w:rsidRPr="00485485">
        <w:rPr>
          <w:rFonts w:ascii="Arial" w:hAnsi="Arial" w:cs="Arial"/>
          <w:sz w:val="22"/>
          <w:szCs w:val="22"/>
        </w:rPr>
        <w:t xml:space="preserve"> </w:t>
      </w:r>
      <w:r w:rsidRPr="00485485">
        <w:rPr>
          <w:rFonts w:ascii="Arial" w:hAnsi="Arial" w:cs="Arial"/>
          <w:sz w:val="22"/>
          <w:szCs w:val="22"/>
        </w:rPr>
        <w:t>Zhotovitel se zavazuje odstranit neprodleně nedostatky či</w:t>
      </w:r>
      <w:r w:rsidR="004F3AEA" w:rsidRPr="00485485">
        <w:rPr>
          <w:rFonts w:ascii="Arial" w:hAnsi="Arial" w:cs="Arial"/>
          <w:sz w:val="22"/>
          <w:szCs w:val="22"/>
        </w:rPr>
        <w:t> </w:t>
      </w:r>
      <w:r w:rsidRPr="00485485">
        <w:rPr>
          <w:rFonts w:ascii="Arial" w:hAnsi="Arial" w:cs="Arial"/>
          <w:sz w:val="22"/>
          <w:szCs w:val="22"/>
        </w:rPr>
        <w:t>vady, na něž objednatel upozorní.</w:t>
      </w:r>
    </w:p>
    <w:p w14:paraId="02F70DF9" w14:textId="3EBBF0E4" w:rsidR="00DB47C9" w:rsidRPr="00485485" w:rsidRDefault="00DB47C9" w:rsidP="00753D8B">
      <w:pPr>
        <w:pStyle w:val="Odstavecseseznamem"/>
        <w:numPr>
          <w:ilvl w:val="0"/>
          <w:numId w:val="5"/>
        </w:numPr>
        <w:spacing w:after="240"/>
        <w:jc w:val="both"/>
        <w:rPr>
          <w:rFonts w:ascii="Arial" w:eastAsia="Batang" w:hAnsi="Arial" w:cs="Arial"/>
          <w:color w:val="000000"/>
          <w:sz w:val="22"/>
          <w:szCs w:val="22"/>
          <w:lang w:eastAsia="ko-KR"/>
        </w:rPr>
      </w:pPr>
      <w:r w:rsidRPr="00485485">
        <w:rPr>
          <w:rFonts w:ascii="Arial" w:eastAsia="Batang" w:hAnsi="Arial" w:cs="Arial"/>
          <w:color w:val="000000"/>
          <w:sz w:val="22"/>
          <w:szCs w:val="22"/>
          <w:lang w:eastAsia="ko-KR"/>
        </w:rPr>
        <w:t xml:space="preserve">U seče trvalých travních porostů poskytuje </w:t>
      </w:r>
      <w:r w:rsidR="00D13479">
        <w:rPr>
          <w:rFonts w:ascii="Arial" w:eastAsia="Batang" w:hAnsi="Arial" w:cs="Arial"/>
          <w:color w:val="000000"/>
          <w:sz w:val="22"/>
          <w:szCs w:val="22"/>
          <w:lang w:eastAsia="ko-KR"/>
        </w:rPr>
        <w:t>z</w:t>
      </w:r>
      <w:r w:rsidRPr="00485485">
        <w:rPr>
          <w:rFonts w:ascii="Arial" w:eastAsia="Batang" w:hAnsi="Arial" w:cs="Arial"/>
          <w:color w:val="000000"/>
          <w:sz w:val="22"/>
          <w:szCs w:val="22"/>
          <w:lang w:eastAsia="ko-KR"/>
        </w:rPr>
        <w:t xml:space="preserve">hotovitel záruku v závislosti na klimatických podmínkách, maximálně však 10 dnů od data provedení seče. Za vlhkého a teplého počasí tráva rychle dorůstá a v důsledku </w:t>
      </w:r>
      <w:r w:rsidR="00124395" w:rsidRPr="00485485">
        <w:rPr>
          <w:rFonts w:ascii="Arial" w:eastAsia="Batang" w:hAnsi="Arial" w:cs="Arial"/>
          <w:color w:val="000000"/>
          <w:sz w:val="22"/>
          <w:szCs w:val="22"/>
          <w:lang w:eastAsia="ko-KR"/>
        </w:rPr>
        <w:t xml:space="preserve">této skutečnosti </w:t>
      </w:r>
      <w:r w:rsidRPr="00485485">
        <w:rPr>
          <w:rFonts w:ascii="Arial" w:eastAsia="Batang" w:hAnsi="Arial" w:cs="Arial"/>
          <w:color w:val="000000"/>
          <w:sz w:val="22"/>
          <w:szCs w:val="22"/>
          <w:lang w:eastAsia="ko-KR"/>
        </w:rPr>
        <w:t>se stav seče rychle mění.</w:t>
      </w:r>
    </w:p>
    <w:p w14:paraId="5ADFCB78" w14:textId="77777777" w:rsidR="00DC0ABD" w:rsidRPr="00485485" w:rsidRDefault="00DB47C9" w:rsidP="00753D8B">
      <w:pPr>
        <w:pStyle w:val="Odstavecseseznamem"/>
        <w:numPr>
          <w:ilvl w:val="0"/>
          <w:numId w:val="5"/>
        </w:numPr>
        <w:spacing w:after="240"/>
        <w:ind w:left="284" w:hanging="284"/>
        <w:jc w:val="both"/>
        <w:rPr>
          <w:rFonts w:ascii="Arial" w:eastAsia="Batang" w:hAnsi="Arial" w:cs="Arial"/>
          <w:color w:val="000000"/>
          <w:sz w:val="22"/>
          <w:szCs w:val="22"/>
          <w:lang w:eastAsia="ko-KR"/>
        </w:rPr>
      </w:pPr>
      <w:r w:rsidRPr="00485485">
        <w:rPr>
          <w:rFonts w:ascii="Arial" w:eastAsia="Batang" w:hAnsi="Arial" w:cs="Arial"/>
          <w:color w:val="000000"/>
          <w:sz w:val="22"/>
          <w:szCs w:val="22"/>
          <w:lang w:eastAsia="ko-KR"/>
        </w:rPr>
        <w:t>Dojde-li při seči k poškození rostlin, je Zhotovitel povinen provést ošetření keřů a stromů jutou a balzámem nebo provést jejich výměnu na svoje náklady. Pokud tak neučiní, bude to posuzováno jako vada.</w:t>
      </w:r>
    </w:p>
    <w:p w14:paraId="568D9568" w14:textId="77777777" w:rsidR="00DB47C9" w:rsidRPr="00485485" w:rsidRDefault="00DB47C9" w:rsidP="00753D8B">
      <w:pPr>
        <w:pStyle w:val="Odstavecseseznamem"/>
        <w:numPr>
          <w:ilvl w:val="0"/>
          <w:numId w:val="5"/>
        </w:numPr>
        <w:spacing w:after="240"/>
        <w:ind w:left="284" w:hanging="284"/>
        <w:jc w:val="both"/>
        <w:rPr>
          <w:rFonts w:ascii="Arial" w:eastAsia="Batang" w:hAnsi="Arial" w:cs="Arial"/>
          <w:color w:val="000000"/>
          <w:sz w:val="22"/>
          <w:szCs w:val="22"/>
          <w:lang w:eastAsia="ko-KR"/>
        </w:rPr>
      </w:pPr>
      <w:r w:rsidRPr="00485485">
        <w:rPr>
          <w:rFonts w:ascii="Arial" w:eastAsia="Batang" w:hAnsi="Arial" w:cs="Arial"/>
          <w:color w:val="000000"/>
          <w:sz w:val="22"/>
          <w:szCs w:val="22"/>
          <w:lang w:eastAsia="ko-KR"/>
        </w:rPr>
        <w:t>U mechanického odplevelení obhospodařovaných prostor Zhotovitel poskytuje záruku za provedenou práci maximálně 15 dnů od data jeho provedení a předání bez vad a nedodělků.</w:t>
      </w:r>
    </w:p>
    <w:p w14:paraId="10A9AD52" w14:textId="77777777" w:rsidR="00870862" w:rsidRPr="00485485" w:rsidRDefault="00753D8B" w:rsidP="00461276">
      <w:pPr>
        <w:pStyle w:val="Textkomente"/>
        <w:ind w:left="284" w:hanging="284"/>
        <w:jc w:val="both"/>
        <w:rPr>
          <w:rFonts w:ascii="Arial" w:hAnsi="Arial" w:cs="Arial"/>
          <w:sz w:val="22"/>
          <w:szCs w:val="22"/>
        </w:rPr>
      </w:pPr>
      <w:r w:rsidRPr="00485485">
        <w:rPr>
          <w:rFonts w:ascii="Arial" w:hAnsi="Arial" w:cs="Arial"/>
        </w:rPr>
        <w:t>6.</w:t>
      </w:r>
      <w:r w:rsidR="00D32A5C" w:rsidRPr="00485485">
        <w:rPr>
          <w:rFonts w:ascii="Arial" w:hAnsi="Arial" w:cs="Arial"/>
        </w:rPr>
        <w:t xml:space="preserve"> </w:t>
      </w:r>
      <w:r w:rsidR="00D32A5C" w:rsidRPr="00485485">
        <w:rPr>
          <w:rFonts w:ascii="Arial" w:hAnsi="Arial" w:cs="Arial"/>
        </w:rPr>
        <w:tab/>
      </w:r>
      <w:r w:rsidR="00D32A5C" w:rsidRPr="00485485">
        <w:rPr>
          <w:rFonts w:ascii="Arial" w:hAnsi="Arial" w:cs="Arial"/>
          <w:sz w:val="22"/>
          <w:szCs w:val="22"/>
        </w:rPr>
        <w:t xml:space="preserve">Objednatel nahlásí vadu zhotoviteli, a to telefonicky a následně e-mailem. </w:t>
      </w:r>
      <w:r w:rsidR="009964C9" w:rsidRPr="00485485">
        <w:rPr>
          <w:rFonts w:ascii="Arial" w:hAnsi="Arial" w:cs="Arial"/>
          <w:sz w:val="22"/>
          <w:szCs w:val="22"/>
        </w:rPr>
        <w:t xml:space="preserve">Zhotovitel </w:t>
      </w:r>
      <w:r w:rsidR="00D32A5C" w:rsidRPr="00485485">
        <w:rPr>
          <w:rFonts w:ascii="Arial" w:hAnsi="Arial" w:cs="Arial"/>
          <w:sz w:val="22"/>
          <w:szCs w:val="22"/>
        </w:rPr>
        <w:t>neprodleně potvrdí písemně (e-mailem) přijetí závady a navrhne způsob odstranění. Kontakty pro nahlášení vad: telefon</w:t>
      </w:r>
      <w:r w:rsidR="009964C9" w:rsidRPr="00485485">
        <w:rPr>
          <w:rFonts w:ascii="Arial" w:hAnsi="Arial" w:cs="Arial"/>
          <w:sz w:val="22"/>
          <w:szCs w:val="22"/>
        </w:rPr>
        <w:t xml:space="preserve"> zhotovitele</w:t>
      </w:r>
      <w:r w:rsidR="00D32A5C" w:rsidRPr="00485485">
        <w:rPr>
          <w:rFonts w:ascii="Arial" w:hAnsi="Arial" w:cs="Arial"/>
          <w:sz w:val="22"/>
          <w:szCs w:val="22"/>
        </w:rPr>
        <w:t xml:space="preserve">  -</w:t>
      </w:r>
      <w:r w:rsidR="00557277" w:rsidRPr="00485485">
        <w:rPr>
          <w:rFonts w:ascii="Arial" w:hAnsi="Arial" w:cs="Arial"/>
          <w:sz w:val="22"/>
          <w:szCs w:val="22"/>
        </w:rPr>
        <w:t xml:space="preserve"> </w:t>
      </w:r>
      <w:r w:rsidR="00557277" w:rsidRPr="00485485">
        <w:rPr>
          <w:rFonts w:ascii="Arial" w:hAnsi="Arial" w:cs="Arial"/>
          <w:sz w:val="22"/>
          <w:szCs w:val="22"/>
          <w:highlight w:val="yellow"/>
        </w:rPr>
        <w:t>doplnit</w:t>
      </w:r>
      <w:r w:rsidR="00D32A5C" w:rsidRPr="00485485">
        <w:rPr>
          <w:rFonts w:ascii="Arial" w:hAnsi="Arial" w:cs="Arial"/>
          <w:sz w:val="22"/>
          <w:szCs w:val="22"/>
        </w:rPr>
        <w:t xml:space="preserve"> , email </w:t>
      </w:r>
      <w:r w:rsidR="009964C9" w:rsidRPr="00485485">
        <w:rPr>
          <w:rFonts w:ascii="Arial" w:hAnsi="Arial" w:cs="Arial"/>
          <w:sz w:val="22"/>
          <w:szCs w:val="22"/>
        </w:rPr>
        <w:t>zhotovitele</w:t>
      </w:r>
      <w:r w:rsidR="00D32A5C" w:rsidRPr="00485485">
        <w:rPr>
          <w:rFonts w:ascii="Arial" w:hAnsi="Arial" w:cs="Arial"/>
          <w:sz w:val="22"/>
          <w:szCs w:val="22"/>
        </w:rPr>
        <w:t xml:space="preserve"> </w:t>
      </w:r>
      <w:r w:rsidR="002B676D" w:rsidRPr="00485485">
        <w:rPr>
          <w:rFonts w:ascii="Arial" w:hAnsi="Arial" w:cs="Arial"/>
          <w:sz w:val="22"/>
          <w:szCs w:val="22"/>
        </w:rPr>
        <w:t>–</w:t>
      </w:r>
      <w:r w:rsidR="00557277" w:rsidRPr="00485485">
        <w:rPr>
          <w:rFonts w:ascii="Arial" w:hAnsi="Arial" w:cs="Arial"/>
          <w:sz w:val="22"/>
          <w:szCs w:val="22"/>
        </w:rPr>
        <w:t xml:space="preserve"> </w:t>
      </w:r>
      <w:r w:rsidR="00557277" w:rsidRPr="00485485">
        <w:rPr>
          <w:rFonts w:ascii="Arial" w:hAnsi="Arial" w:cs="Arial"/>
          <w:sz w:val="22"/>
          <w:szCs w:val="22"/>
          <w:highlight w:val="yellow"/>
        </w:rPr>
        <w:t>doplnit</w:t>
      </w:r>
      <w:r w:rsidR="00DB47C9" w:rsidRPr="00485485">
        <w:rPr>
          <w:rFonts w:ascii="Arial" w:hAnsi="Arial" w:cs="Arial"/>
          <w:sz w:val="22"/>
          <w:szCs w:val="22"/>
        </w:rPr>
        <w:t>.</w:t>
      </w:r>
      <w:r w:rsidR="00BD3C2E" w:rsidRPr="00485485">
        <w:rPr>
          <w:rFonts w:ascii="Arial" w:hAnsi="Arial" w:cs="Arial"/>
          <w:i/>
          <w:sz w:val="22"/>
          <w:szCs w:val="22"/>
        </w:rPr>
        <w:t xml:space="preserve"> </w:t>
      </w:r>
      <w:r w:rsidR="00870862" w:rsidRPr="00485485">
        <w:rPr>
          <w:rFonts w:ascii="Arial" w:hAnsi="Arial" w:cs="Arial"/>
          <w:sz w:val="22"/>
          <w:szCs w:val="22"/>
        </w:rPr>
        <w:t xml:space="preserve">Smluvní </w:t>
      </w:r>
      <w:r w:rsidR="00015F8D" w:rsidRPr="00485485">
        <w:rPr>
          <w:rFonts w:ascii="Arial" w:hAnsi="Arial" w:cs="Arial"/>
          <w:sz w:val="22"/>
          <w:szCs w:val="22"/>
        </w:rPr>
        <w:t>s</w:t>
      </w:r>
      <w:r w:rsidR="00870862" w:rsidRPr="00485485">
        <w:rPr>
          <w:rFonts w:ascii="Arial" w:hAnsi="Arial" w:cs="Arial"/>
          <w:sz w:val="22"/>
          <w:szCs w:val="22"/>
        </w:rPr>
        <w:t>trany si při reklamaci ujednají lhůty pro odstranění vady, a nebude-li ujednáno, tak zhotovitel do 10 dnů od nahlášení vady objednatelem je povinen vadu odstranit</w:t>
      </w:r>
      <w:r w:rsidR="001F6CB8">
        <w:rPr>
          <w:rFonts w:ascii="Arial" w:hAnsi="Arial" w:cs="Arial"/>
          <w:sz w:val="22"/>
          <w:szCs w:val="22"/>
        </w:rPr>
        <w:t>, a to vždy bez ohledu na to, zda vadu uznává či nikoliv</w:t>
      </w:r>
      <w:r w:rsidR="00870862" w:rsidRPr="00485485">
        <w:rPr>
          <w:rFonts w:ascii="Arial" w:hAnsi="Arial" w:cs="Arial"/>
          <w:sz w:val="22"/>
          <w:szCs w:val="22"/>
        </w:rPr>
        <w:t xml:space="preserve">. </w:t>
      </w:r>
      <w:r w:rsidR="00F2550D" w:rsidRPr="00485485">
        <w:rPr>
          <w:rFonts w:ascii="Arial" w:hAnsi="Arial" w:cs="Arial"/>
          <w:sz w:val="22"/>
          <w:szCs w:val="22"/>
        </w:rPr>
        <w:t xml:space="preserve">V případě </w:t>
      </w:r>
      <w:r w:rsidR="00DB47C9" w:rsidRPr="00485485">
        <w:rPr>
          <w:rFonts w:ascii="Arial" w:hAnsi="Arial" w:cs="Arial"/>
          <w:sz w:val="22"/>
          <w:szCs w:val="22"/>
        </w:rPr>
        <w:t>poškození</w:t>
      </w:r>
      <w:r w:rsidR="00F2550D" w:rsidRPr="00485485">
        <w:rPr>
          <w:rFonts w:ascii="Arial" w:hAnsi="Arial" w:cs="Arial"/>
          <w:sz w:val="22"/>
          <w:szCs w:val="22"/>
        </w:rPr>
        <w:t xml:space="preserve"> dřeviny bude</w:t>
      </w:r>
      <w:r w:rsidR="00C143BC" w:rsidRPr="00485485">
        <w:rPr>
          <w:rFonts w:ascii="Arial" w:hAnsi="Arial" w:cs="Arial"/>
          <w:sz w:val="22"/>
          <w:szCs w:val="22"/>
        </w:rPr>
        <w:t xml:space="preserve"> </w:t>
      </w:r>
      <w:r w:rsidR="00DB47C9" w:rsidRPr="00485485">
        <w:rPr>
          <w:rFonts w:ascii="Arial" w:hAnsi="Arial" w:cs="Arial"/>
          <w:sz w:val="22"/>
          <w:szCs w:val="22"/>
        </w:rPr>
        <w:t>tato</w:t>
      </w:r>
      <w:r w:rsidR="00C143BC" w:rsidRPr="00485485">
        <w:rPr>
          <w:rFonts w:ascii="Arial" w:hAnsi="Arial" w:cs="Arial"/>
          <w:sz w:val="22"/>
          <w:szCs w:val="22"/>
        </w:rPr>
        <w:t xml:space="preserve"> dřevina v porostu označena transpare</w:t>
      </w:r>
      <w:r w:rsidR="00461276" w:rsidRPr="00485485">
        <w:rPr>
          <w:rFonts w:ascii="Arial" w:hAnsi="Arial" w:cs="Arial"/>
          <w:sz w:val="22"/>
          <w:szCs w:val="22"/>
        </w:rPr>
        <w:t>n</w:t>
      </w:r>
      <w:r w:rsidR="00C143BC" w:rsidRPr="00485485">
        <w:rPr>
          <w:rFonts w:ascii="Arial" w:hAnsi="Arial" w:cs="Arial"/>
          <w:sz w:val="22"/>
          <w:szCs w:val="22"/>
        </w:rPr>
        <w:t>tní barvou, a to u stromů bodem na kotevním kůlu</w:t>
      </w:r>
      <w:r w:rsidR="00DB47C9" w:rsidRPr="00485485">
        <w:rPr>
          <w:rFonts w:ascii="Arial" w:hAnsi="Arial" w:cs="Arial"/>
          <w:sz w:val="22"/>
          <w:szCs w:val="22"/>
        </w:rPr>
        <w:t xml:space="preserve"> nebo bodem na kmenu v cca 1 m výšky kmene</w:t>
      </w:r>
      <w:r w:rsidR="00C143BC" w:rsidRPr="00485485">
        <w:rPr>
          <w:rFonts w:ascii="Arial" w:hAnsi="Arial" w:cs="Arial"/>
          <w:sz w:val="22"/>
          <w:szCs w:val="22"/>
        </w:rPr>
        <w:t>, u keřů vytyčovacím kolíkem s probarveným vrcholem.</w:t>
      </w:r>
    </w:p>
    <w:p w14:paraId="586AE3E7" w14:textId="77777777" w:rsidR="009964C9" w:rsidRPr="00485485" w:rsidRDefault="00753D8B" w:rsidP="000D6187">
      <w:pPr>
        <w:spacing w:before="120" w:after="120"/>
        <w:ind w:left="284" w:hanging="284"/>
        <w:jc w:val="both"/>
        <w:rPr>
          <w:rFonts w:ascii="Arial" w:hAnsi="Arial" w:cs="Arial"/>
          <w:sz w:val="22"/>
          <w:szCs w:val="22"/>
        </w:rPr>
      </w:pPr>
      <w:r w:rsidRPr="00485485">
        <w:rPr>
          <w:rFonts w:ascii="Arial" w:hAnsi="Arial" w:cs="Arial"/>
          <w:sz w:val="22"/>
          <w:szCs w:val="22"/>
        </w:rPr>
        <w:t>7</w:t>
      </w:r>
      <w:r w:rsidR="009964C9" w:rsidRPr="00485485">
        <w:rPr>
          <w:rFonts w:ascii="Arial" w:hAnsi="Arial" w:cs="Arial"/>
          <w:sz w:val="22"/>
          <w:szCs w:val="22"/>
        </w:rPr>
        <w:t xml:space="preserve">. </w:t>
      </w:r>
      <w:r w:rsidR="009964C9" w:rsidRPr="00485485">
        <w:rPr>
          <w:rFonts w:ascii="Arial" w:hAnsi="Arial" w:cs="Arial"/>
          <w:sz w:val="22"/>
          <w:szCs w:val="22"/>
        </w:rPr>
        <w:tab/>
        <w:t>O odstranění reklamované vady sepíše objednatel zápis, ve kterém potvrdí odstranění vady nebo uvede důvody, pro které odmítá uznat vadu za odstraněnou. Neodstraní-li zhotovitel vady předmětu plnění ve</w:t>
      </w:r>
      <w:r w:rsidR="004F3AEA" w:rsidRPr="00485485">
        <w:rPr>
          <w:rFonts w:ascii="Arial" w:hAnsi="Arial" w:cs="Arial"/>
          <w:sz w:val="22"/>
          <w:szCs w:val="22"/>
        </w:rPr>
        <w:t> </w:t>
      </w:r>
      <w:r w:rsidR="009964C9" w:rsidRPr="00485485">
        <w:rPr>
          <w:rFonts w:ascii="Arial" w:hAnsi="Arial" w:cs="Arial"/>
          <w:sz w:val="22"/>
          <w:szCs w:val="22"/>
        </w:rPr>
        <w:t>lhůtě 10 dnů od odmítnutí uznání odstranění vady</w:t>
      </w:r>
      <w:r w:rsidR="00892FAF" w:rsidRPr="00485485">
        <w:rPr>
          <w:rFonts w:ascii="Arial" w:hAnsi="Arial" w:cs="Arial"/>
          <w:sz w:val="22"/>
          <w:szCs w:val="22"/>
        </w:rPr>
        <w:t xml:space="preserve"> (není-li dohodnuto jinak),</w:t>
      </w:r>
      <w:r w:rsidR="009964C9" w:rsidRPr="00485485">
        <w:rPr>
          <w:rFonts w:ascii="Arial" w:hAnsi="Arial" w:cs="Arial"/>
          <w:sz w:val="22"/>
          <w:szCs w:val="22"/>
        </w:rPr>
        <w:t xml:space="preserve"> nebo oznámí-li </w:t>
      </w:r>
      <w:r w:rsidR="00892FAF" w:rsidRPr="00485485">
        <w:rPr>
          <w:rFonts w:ascii="Arial" w:hAnsi="Arial" w:cs="Arial"/>
          <w:sz w:val="22"/>
          <w:szCs w:val="22"/>
        </w:rPr>
        <w:t>zhotovitel</w:t>
      </w:r>
      <w:r w:rsidR="009964C9" w:rsidRPr="00485485">
        <w:rPr>
          <w:rFonts w:ascii="Arial" w:hAnsi="Arial" w:cs="Arial"/>
          <w:sz w:val="22"/>
          <w:szCs w:val="22"/>
        </w:rPr>
        <w:t xml:space="preserve"> před uplynutím této lhůty </w:t>
      </w:r>
      <w:r w:rsidR="00892FAF" w:rsidRPr="00485485">
        <w:rPr>
          <w:rFonts w:ascii="Arial" w:hAnsi="Arial" w:cs="Arial"/>
          <w:sz w:val="22"/>
          <w:szCs w:val="22"/>
        </w:rPr>
        <w:t>objednateli</w:t>
      </w:r>
      <w:r w:rsidR="009964C9" w:rsidRPr="00485485">
        <w:rPr>
          <w:rFonts w:ascii="Arial" w:hAnsi="Arial" w:cs="Arial"/>
          <w:sz w:val="22"/>
          <w:szCs w:val="22"/>
        </w:rPr>
        <w:t xml:space="preserve">, že vady neodstraní, je </w:t>
      </w:r>
      <w:r w:rsidR="00892FAF" w:rsidRPr="00485485">
        <w:rPr>
          <w:rFonts w:ascii="Arial" w:hAnsi="Arial" w:cs="Arial"/>
          <w:sz w:val="22"/>
          <w:szCs w:val="22"/>
        </w:rPr>
        <w:t>objednatel</w:t>
      </w:r>
      <w:r w:rsidR="009964C9" w:rsidRPr="00485485">
        <w:rPr>
          <w:rFonts w:ascii="Arial" w:hAnsi="Arial" w:cs="Arial"/>
          <w:sz w:val="22"/>
          <w:szCs w:val="22"/>
        </w:rPr>
        <w:t xml:space="preserve"> oprávněn odstoupit od smlouvy</w:t>
      </w:r>
      <w:r w:rsidR="00892FAF" w:rsidRPr="00485485">
        <w:rPr>
          <w:rFonts w:ascii="Arial" w:hAnsi="Arial" w:cs="Arial"/>
          <w:sz w:val="22"/>
          <w:szCs w:val="22"/>
        </w:rPr>
        <w:t xml:space="preserve"> o dílo</w:t>
      </w:r>
      <w:r w:rsidR="009964C9" w:rsidRPr="00485485">
        <w:rPr>
          <w:rFonts w:ascii="Arial" w:hAnsi="Arial" w:cs="Arial"/>
          <w:sz w:val="22"/>
          <w:szCs w:val="22"/>
        </w:rPr>
        <w:t xml:space="preserve">. Současně je </w:t>
      </w:r>
      <w:r w:rsidR="00892FAF" w:rsidRPr="00485485">
        <w:rPr>
          <w:rFonts w:ascii="Arial" w:hAnsi="Arial" w:cs="Arial"/>
          <w:sz w:val="22"/>
          <w:szCs w:val="22"/>
        </w:rPr>
        <w:t>objednatel</w:t>
      </w:r>
      <w:r w:rsidR="009964C9" w:rsidRPr="00485485">
        <w:rPr>
          <w:rFonts w:ascii="Arial" w:hAnsi="Arial" w:cs="Arial"/>
          <w:sz w:val="22"/>
          <w:szCs w:val="22"/>
        </w:rPr>
        <w:t xml:space="preserve"> oprávněn pověřit odstraněním vady jinou odbornou právnickou nebo fyzickou osobu, přičemž veškeré takto vzniklé náklady na odstranění vady uhradí </w:t>
      </w:r>
      <w:r w:rsidR="00892FAF" w:rsidRPr="00485485">
        <w:rPr>
          <w:rFonts w:ascii="Arial" w:hAnsi="Arial" w:cs="Arial"/>
          <w:sz w:val="22"/>
          <w:szCs w:val="22"/>
        </w:rPr>
        <w:t>objednateli zhotovitel</w:t>
      </w:r>
      <w:r w:rsidR="009964C9" w:rsidRPr="00485485">
        <w:rPr>
          <w:rFonts w:ascii="Arial" w:hAnsi="Arial" w:cs="Arial"/>
          <w:sz w:val="22"/>
          <w:szCs w:val="22"/>
        </w:rPr>
        <w:t>. O náklady k odstranění vady lze snížit dosud nesplacenou částku ceny</w:t>
      </w:r>
      <w:r w:rsidR="00892FAF" w:rsidRPr="00485485">
        <w:rPr>
          <w:rFonts w:ascii="Arial" w:hAnsi="Arial" w:cs="Arial"/>
          <w:sz w:val="22"/>
          <w:szCs w:val="22"/>
        </w:rPr>
        <w:t xml:space="preserve"> za </w:t>
      </w:r>
      <w:r w:rsidR="007F47A6" w:rsidRPr="00485485">
        <w:rPr>
          <w:rFonts w:ascii="Arial" w:hAnsi="Arial" w:cs="Arial"/>
          <w:sz w:val="22"/>
          <w:szCs w:val="22"/>
        </w:rPr>
        <w:t xml:space="preserve">provedené </w:t>
      </w:r>
      <w:r w:rsidR="00892FAF" w:rsidRPr="00485485">
        <w:rPr>
          <w:rFonts w:ascii="Arial" w:hAnsi="Arial" w:cs="Arial"/>
          <w:sz w:val="22"/>
          <w:szCs w:val="22"/>
        </w:rPr>
        <w:t>dílo</w:t>
      </w:r>
      <w:r w:rsidR="007F47A6" w:rsidRPr="00485485">
        <w:rPr>
          <w:rFonts w:ascii="Arial" w:hAnsi="Arial" w:cs="Arial"/>
          <w:sz w:val="22"/>
          <w:szCs w:val="22"/>
        </w:rPr>
        <w:t>, případně jeho část</w:t>
      </w:r>
      <w:r w:rsidR="009964C9" w:rsidRPr="00485485">
        <w:rPr>
          <w:rFonts w:ascii="Arial" w:hAnsi="Arial" w:cs="Arial"/>
          <w:sz w:val="22"/>
          <w:szCs w:val="22"/>
        </w:rPr>
        <w:t>.</w:t>
      </w:r>
    </w:p>
    <w:p w14:paraId="17B5E8D7" w14:textId="77777777" w:rsidR="00566BE3" w:rsidRPr="00485485" w:rsidRDefault="00753D8B" w:rsidP="000D6187">
      <w:pPr>
        <w:spacing w:before="120" w:after="120"/>
        <w:ind w:left="284" w:hanging="284"/>
        <w:jc w:val="both"/>
        <w:rPr>
          <w:rFonts w:ascii="Arial" w:hAnsi="Arial" w:cs="Arial"/>
          <w:sz w:val="22"/>
          <w:szCs w:val="22"/>
        </w:rPr>
      </w:pPr>
      <w:r w:rsidRPr="00485485">
        <w:rPr>
          <w:rFonts w:ascii="Arial" w:hAnsi="Arial" w:cs="Arial"/>
          <w:sz w:val="22"/>
          <w:szCs w:val="22"/>
        </w:rPr>
        <w:t>8</w:t>
      </w:r>
      <w:r w:rsidR="002F5827" w:rsidRPr="00485485">
        <w:rPr>
          <w:rFonts w:ascii="Arial" w:hAnsi="Arial" w:cs="Arial"/>
          <w:sz w:val="22"/>
          <w:szCs w:val="22"/>
        </w:rPr>
        <w:t xml:space="preserve">. </w:t>
      </w:r>
      <w:r w:rsidR="002F5827" w:rsidRPr="00485485">
        <w:rPr>
          <w:rFonts w:ascii="Arial" w:hAnsi="Arial" w:cs="Arial"/>
          <w:sz w:val="22"/>
          <w:szCs w:val="22"/>
        </w:rPr>
        <w:tab/>
        <w:t xml:space="preserve">Uplatnění nároku z odpovědnosti </w:t>
      </w:r>
      <w:r w:rsidR="00596E37" w:rsidRPr="00485485">
        <w:rPr>
          <w:rFonts w:ascii="Arial" w:hAnsi="Arial" w:cs="Arial"/>
          <w:sz w:val="22"/>
          <w:szCs w:val="22"/>
        </w:rPr>
        <w:t>z</w:t>
      </w:r>
      <w:r w:rsidR="00B6260D" w:rsidRPr="00485485">
        <w:rPr>
          <w:rFonts w:ascii="Arial" w:hAnsi="Arial" w:cs="Arial"/>
          <w:sz w:val="22"/>
          <w:szCs w:val="22"/>
        </w:rPr>
        <w:t>a vady předmětu plnění není dotčen nárok objednatele na náhradu škody.</w:t>
      </w:r>
    </w:p>
    <w:p w14:paraId="38B2445E" w14:textId="77777777" w:rsidR="007C1204" w:rsidRDefault="00753D8B" w:rsidP="007C1204">
      <w:pPr>
        <w:spacing w:after="120"/>
        <w:ind w:left="284" w:hanging="284"/>
        <w:jc w:val="both"/>
        <w:rPr>
          <w:rFonts w:ascii="Arial" w:hAnsi="Arial" w:cs="Arial"/>
          <w:sz w:val="22"/>
          <w:szCs w:val="22"/>
        </w:rPr>
      </w:pPr>
      <w:r w:rsidRPr="00485485">
        <w:rPr>
          <w:rFonts w:ascii="Arial" w:hAnsi="Arial" w:cs="Arial"/>
          <w:sz w:val="22"/>
          <w:szCs w:val="22"/>
        </w:rPr>
        <w:t>9</w:t>
      </w:r>
      <w:r w:rsidR="00566BE3" w:rsidRPr="00485485">
        <w:rPr>
          <w:rFonts w:ascii="Arial" w:hAnsi="Arial" w:cs="Arial"/>
          <w:sz w:val="22"/>
          <w:szCs w:val="22"/>
        </w:rPr>
        <w:t xml:space="preserve">. </w:t>
      </w:r>
      <w:r w:rsidR="00566BE3" w:rsidRPr="00485485">
        <w:rPr>
          <w:rFonts w:ascii="Arial" w:hAnsi="Arial" w:cs="Arial"/>
          <w:sz w:val="22"/>
          <w:szCs w:val="22"/>
        </w:rPr>
        <w:tab/>
      </w:r>
      <w:r w:rsidR="00A53D48" w:rsidRPr="00485485">
        <w:rPr>
          <w:rFonts w:ascii="Arial" w:hAnsi="Arial" w:cs="Arial"/>
          <w:sz w:val="22"/>
          <w:szCs w:val="22"/>
        </w:rPr>
        <w:t>Záruka zhotovitele se nevztahuje na vady způsobené poškozením díla krádeží, živelnou pohromou, mechanickým poškozením třetí osobou a jinými vnějšími vlivy.</w:t>
      </w:r>
    </w:p>
    <w:p w14:paraId="29F58FD5" w14:textId="691B5E4B" w:rsidR="007C1204" w:rsidRPr="00EA699B" w:rsidRDefault="007C1204" w:rsidP="007C1204">
      <w:pPr>
        <w:spacing w:after="120"/>
        <w:ind w:left="284" w:hanging="284"/>
        <w:jc w:val="both"/>
        <w:rPr>
          <w:rFonts w:ascii="Arial" w:hAnsi="Arial" w:cs="Arial"/>
          <w:color w:val="000000"/>
          <w:sz w:val="22"/>
          <w:szCs w:val="22"/>
        </w:rPr>
      </w:pPr>
      <w:r w:rsidRPr="00EA699B">
        <w:rPr>
          <w:rFonts w:ascii="Arial" w:hAnsi="Arial" w:cs="Arial"/>
          <w:sz w:val="22"/>
          <w:szCs w:val="22"/>
        </w:rPr>
        <w:t>10.</w:t>
      </w:r>
      <w:r w:rsidR="0000723D">
        <w:rPr>
          <w:rFonts w:ascii="Arial" w:hAnsi="Arial" w:cs="Arial"/>
          <w:sz w:val="22"/>
          <w:szCs w:val="22"/>
        </w:rPr>
        <w:t xml:space="preserve"> </w:t>
      </w:r>
      <w:r w:rsidRPr="00EA699B">
        <w:rPr>
          <w:rFonts w:ascii="Arial" w:hAnsi="Arial" w:cs="Arial"/>
          <w:color w:val="000000"/>
          <w:sz w:val="22"/>
          <w:szCs w:val="22"/>
        </w:rPr>
        <w:t>Zhotovitel je povinen doložit objednateli ke dni předání místa plnění kopii pojistné smlouvy, z</w:t>
      </w:r>
      <w:r w:rsidR="001F6CB8">
        <w:rPr>
          <w:rFonts w:ascii="Arial" w:hAnsi="Arial" w:cs="Arial"/>
          <w:color w:val="000000"/>
          <w:sz w:val="22"/>
          <w:szCs w:val="22"/>
        </w:rPr>
        <w:t> </w:t>
      </w:r>
      <w:r w:rsidRPr="00EA699B">
        <w:rPr>
          <w:rFonts w:ascii="Arial" w:hAnsi="Arial" w:cs="Arial"/>
          <w:color w:val="000000"/>
          <w:sz w:val="22"/>
          <w:szCs w:val="22"/>
        </w:rPr>
        <w:t>níž je zřejmé, že má sjednáno pojištění odpovědnosti za škodu způsobené třetí osobě minimálně na pojistnou částku 5 mil. Kč a dále má sjednáno i pojištění odpovědnosti za škodu způsobenou vadným výrobkem. Zhotovitel se zavazuje udržovat toto pojištění v platnosti po celou dobu realizace díla až do doby jeho protokolárního předání a převzetí objednateli.</w:t>
      </w:r>
    </w:p>
    <w:p w14:paraId="0C89D2EF" w14:textId="64D23301" w:rsidR="001F6CB8" w:rsidRPr="00EA699B" w:rsidRDefault="007C1204" w:rsidP="001F6CB8">
      <w:pPr>
        <w:pStyle w:val="Zkladntext2"/>
        <w:spacing w:after="480"/>
        <w:ind w:left="426" w:hanging="426"/>
        <w:rPr>
          <w:rFonts w:ascii="Arial" w:hAnsi="Arial" w:cs="Arial"/>
          <w:color w:val="000000"/>
          <w:sz w:val="22"/>
          <w:szCs w:val="22"/>
        </w:rPr>
      </w:pPr>
      <w:r w:rsidRPr="00EA699B">
        <w:rPr>
          <w:rFonts w:ascii="Arial" w:hAnsi="Arial" w:cs="Arial"/>
          <w:color w:val="000000"/>
          <w:sz w:val="22"/>
          <w:szCs w:val="22"/>
        </w:rPr>
        <w:t>11</w:t>
      </w:r>
      <w:r w:rsidRPr="001F6CB8">
        <w:rPr>
          <w:rFonts w:ascii="Arial" w:hAnsi="Arial" w:cs="Arial"/>
          <w:snapToGrid/>
          <w:color w:val="000000"/>
          <w:sz w:val="22"/>
          <w:szCs w:val="22"/>
        </w:rPr>
        <w:t>. Zhotovitel je povinen být po celou dobu provádění díla pojištěn, na pojistnou částku 1 mil. Kč,   pro případ odpovědnosti za škodu při pracovním úrazu nebo nemoci z povolání svých zaměstnanců.</w:t>
      </w:r>
    </w:p>
    <w:p w14:paraId="75F7ACFC" w14:textId="77777777" w:rsidR="00517A1A" w:rsidRPr="00485485" w:rsidRDefault="00517A1A" w:rsidP="007C1204">
      <w:pPr>
        <w:spacing w:after="120"/>
        <w:jc w:val="both"/>
        <w:rPr>
          <w:rFonts w:ascii="Arial" w:hAnsi="Arial" w:cs="Arial"/>
          <w:sz w:val="22"/>
          <w:szCs w:val="22"/>
        </w:rPr>
      </w:pPr>
    </w:p>
    <w:p w14:paraId="39B44465" w14:textId="77777777" w:rsidR="0088220E" w:rsidRPr="00485485" w:rsidRDefault="002F5825" w:rsidP="00517A1A">
      <w:pPr>
        <w:pStyle w:val="Zkladntext2"/>
        <w:spacing w:after="480"/>
        <w:rPr>
          <w:rFonts w:ascii="Arial" w:hAnsi="Arial" w:cs="Arial"/>
          <w:b/>
          <w:sz w:val="22"/>
          <w:szCs w:val="22"/>
          <w:u w:val="single"/>
        </w:rPr>
      </w:pPr>
      <w:r w:rsidRPr="00485485">
        <w:rPr>
          <w:rFonts w:ascii="Arial" w:hAnsi="Arial" w:cs="Arial"/>
          <w:b/>
          <w:sz w:val="22"/>
          <w:szCs w:val="22"/>
          <w:u w:val="single"/>
        </w:rPr>
        <w:t>X</w:t>
      </w:r>
      <w:r w:rsidR="008D778D" w:rsidRPr="00485485">
        <w:rPr>
          <w:rFonts w:ascii="Arial" w:hAnsi="Arial" w:cs="Arial"/>
          <w:b/>
          <w:sz w:val="22"/>
          <w:szCs w:val="22"/>
          <w:u w:val="single"/>
        </w:rPr>
        <w:t>I</w:t>
      </w:r>
      <w:r w:rsidR="0088220E" w:rsidRPr="00485485">
        <w:rPr>
          <w:rFonts w:ascii="Arial" w:hAnsi="Arial" w:cs="Arial"/>
          <w:b/>
          <w:sz w:val="22"/>
          <w:szCs w:val="22"/>
          <w:u w:val="single"/>
        </w:rPr>
        <w:t>. SMLUVNÍ SANKCE</w:t>
      </w:r>
    </w:p>
    <w:p w14:paraId="53B0B27A" w14:textId="77777777" w:rsidR="0088220E" w:rsidRPr="00485485" w:rsidRDefault="0088220E" w:rsidP="00E872C1">
      <w:pPr>
        <w:pStyle w:val="Odstavecseseznamem"/>
        <w:numPr>
          <w:ilvl w:val="0"/>
          <w:numId w:val="8"/>
        </w:numPr>
        <w:spacing w:before="120" w:after="120"/>
        <w:jc w:val="both"/>
        <w:rPr>
          <w:rFonts w:ascii="Arial" w:hAnsi="Arial" w:cs="Arial"/>
          <w:sz w:val="22"/>
          <w:szCs w:val="22"/>
        </w:rPr>
      </w:pPr>
      <w:r w:rsidRPr="00485485">
        <w:rPr>
          <w:rFonts w:ascii="Arial" w:hAnsi="Arial" w:cs="Arial"/>
          <w:sz w:val="22"/>
          <w:szCs w:val="22"/>
        </w:rPr>
        <w:t xml:space="preserve">Smluvní strany se dohodly, že: </w:t>
      </w:r>
    </w:p>
    <w:p w14:paraId="3CBBDFB7" w14:textId="77777777" w:rsidR="0088220E" w:rsidRDefault="004B0CAF" w:rsidP="00E872C1">
      <w:pPr>
        <w:pStyle w:val="Odstavecseseznamem"/>
        <w:numPr>
          <w:ilvl w:val="0"/>
          <w:numId w:val="9"/>
        </w:numPr>
        <w:spacing w:before="120" w:after="120"/>
        <w:jc w:val="both"/>
        <w:rPr>
          <w:rFonts w:ascii="Arial" w:hAnsi="Arial" w:cs="Arial"/>
          <w:sz w:val="22"/>
          <w:szCs w:val="22"/>
        </w:rPr>
      </w:pPr>
      <w:r w:rsidRPr="00485485">
        <w:rPr>
          <w:rFonts w:ascii="Arial" w:hAnsi="Arial" w:cs="Arial"/>
          <w:sz w:val="22"/>
          <w:szCs w:val="22"/>
        </w:rPr>
        <w:t xml:space="preserve">Zhotovitel </w:t>
      </w:r>
      <w:r w:rsidR="0088220E" w:rsidRPr="00485485">
        <w:rPr>
          <w:rFonts w:ascii="Arial" w:hAnsi="Arial" w:cs="Arial"/>
          <w:sz w:val="22"/>
          <w:szCs w:val="22"/>
        </w:rPr>
        <w:t xml:space="preserve">zaplatí </w:t>
      </w:r>
      <w:r w:rsidRPr="00485485">
        <w:rPr>
          <w:rFonts w:ascii="Arial" w:hAnsi="Arial" w:cs="Arial"/>
          <w:sz w:val="22"/>
          <w:szCs w:val="22"/>
        </w:rPr>
        <w:t>objednateli</w:t>
      </w:r>
      <w:r w:rsidR="0088220E" w:rsidRPr="00485485">
        <w:rPr>
          <w:rFonts w:ascii="Arial" w:hAnsi="Arial" w:cs="Arial"/>
          <w:sz w:val="22"/>
          <w:szCs w:val="22"/>
        </w:rPr>
        <w:t xml:space="preserve"> smluvní pokutu ve výši </w:t>
      </w:r>
      <w:r w:rsidR="009C147D" w:rsidRPr="00485485">
        <w:rPr>
          <w:rFonts w:ascii="Arial" w:hAnsi="Arial" w:cs="Arial"/>
          <w:sz w:val="22"/>
          <w:szCs w:val="22"/>
        </w:rPr>
        <w:t>1</w:t>
      </w:r>
      <w:r w:rsidR="000D6187" w:rsidRPr="00485485">
        <w:rPr>
          <w:rFonts w:ascii="Arial" w:hAnsi="Arial" w:cs="Arial"/>
          <w:sz w:val="22"/>
          <w:szCs w:val="22"/>
        </w:rPr>
        <w:t>.</w:t>
      </w:r>
      <w:r w:rsidR="009C147D" w:rsidRPr="00485485">
        <w:rPr>
          <w:rFonts w:ascii="Arial" w:hAnsi="Arial" w:cs="Arial"/>
          <w:sz w:val="22"/>
          <w:szCs w:val="22"/>
        </w:rPr>
        <w:t>000</w:t>
      </w:r>
      <w:r w:rsidR="00DB100A" w:rsidRPr="00485485">
        <w:rPr>
          <w:rFonts w:ascii="Arial" w:hAnsi="Arial" w:cs="Arial"/>
          <w:sz w:val="22"/>
          <w:szCs w:val="22"/>
        </w:rPr>
        <w:t>,00</w:t>
      </w:r>
      <w:r w:rsidR="000D6187" w:rsidRPr="00485485">
        <w:rPr>
          <w:rFonts w:ascii="Arial" w:hAnsi="Arial" w:cs="Arial"/>
          <w:sz w:val="22"/>
          <w:szCs w:val="22"/>
        </w:rPr>
        <w:t xml:space="preserve"> </w:t>
      </w:r>
      <w:r w:rsidR="009C147D" w:rsidRPr="00485485">
        <w:rPr>
          <w:rFonts w:ascii="Arial" w:hAnsi="Arial" w:cs="Arial"/>
          <w:sz w:val="22"/>
          <w:szCs w:val="22"/>
        </w:rPr>
        <w:t>Kč</w:t>
      </w:r>
      <w:r w:rsidRPr="00485485">
        <w:rPr>
          <w:rFonts w:ascii="Arial" w:hAnsi="Arial" w:cs="Arial"/>
          <w:sz w:val="22"/>
          <w:szCs w:val="22"/>
        </w:rPr>
        <w:t xml:space="preserve"> </w:t>
      </w:r>
      <w:r w:rsidR="0088220E" w:rsidRPr="00485485">
        <w:rPr>
          <w:rFonts w:ascii="Arial" w:hAnsi="Arial" w:cs="Arial"/>
          <w:sz w:val="22"/>
          <w:szCs w:val="22"/>
        </w:rPr>
        <w:t>za každý započatý kalendářní den prodlení s</w:t>
      </w:r>
      <w:r w:rsidR="00BD3C2E" w:rsidRPr="00485485">
        <w:rPr>
          <w:rFonts w:ascii="Arial" w:hAnsi="Arial" w:cs="Arial"/>
          <w:sz w:val="22"/>
          <w:szCs w:val="22"/>
        </w:rPr>
        <w:t> ukončením doby plnění</w:t>
      </w:r>
      <w:r w:rsidR="0088220E" w:rsidRPr="00485485">
        <w:rPr>
          <w:rFonts w:ascii="Arial" w:hAnsi="Arial" w:cs="Arial"/>
          <w:sz w:val="22"/>
          <w:szCs w:val="22"/>
        </w:rPr>
        <w:t xml:space="preserve"> dle čl. </w:t>
      </w:r>
      <w:r w:rsidR="008B207E" w:rsidRPr="00485485">
        <w:rPr>
          <w:rFonts w:ascii="Arial" w:hAnsi="Arial" w:cs="Arial"/>
          <w:sz w:val="22"/>
          <w:szCs w:val="22"/>
        </w:rPr>
        <w:t xml:space="preserve">IV </w:t>
      </w:r>
      <w:r w:rsidR="003B2392" w:rsidRPr="00485485">
        <w:rPr>
          <w:rFonts w:ascii="Arial" w:hAnsi="Arial" w:cs="Arial"/>
          <w:sz w:val="22"/>
          <w:szCs w:val="22"/>
        </w:rPr>
        <w:t>smlouvy;</w:t>
      </w:r>
      <w:r w:rsidR="0088220E" w:rsidRPr="00485485">
        <w:rPr>
          <w:rFonts w:ascii="Arial" w:hAnsi="Arial" w:cs="Arial"/>
          <w:sz w:val="22"/>
          <w:szCs w:val="22"/>
        </w:rPr>
        <w:t xml:space="preserve"> </w:t>
      </w:r>
    </w:p>
    <w:p w14:paraId="0E8250D1" w14:textId="3AF84000" w:rsidR="007C1204" w:rsidRPr="00EA699B" w:rsidRDefault="007C1204" w:rsidP="007C1204">
      <w:pPr>
        <w:pStyle w:val="Odstavecseseznamem"/>
        <w:numPr>
          <w:ilvl w:val="0"/>
          <w:numId w:val="9"/>
        </w:numPr>
        <w:spacing w:before="120" w:after="120"/>
        <w:jc w:val="both"/>
        <w:rPr>
          <w:rFonts w:ascii="Arial" w:hAnsi="Arial" w:cs="Arial"/>
          <w:sz w:val="22"/>
          <w:szCs w:val="22"/>
        </w:rPr>
      </w:pPr>
      <w:r w:rsidRPr="00EA699B">
        <w:rPr>
          <w:rFonts w:ascii="Arial" w:hAnsi="Arial" w:cs="Arial"/>
          <w:sz w:val="22"/>
          <w:szCs w:val="22"/>
        </w:rPr>
        <w:t xml:space="preserve">Zhotovitel zaplatí objednateli smluvní pokutu za prodlení s odstraňováním vad a nedodělků zjištěných v rámci přejímacího řízení ve výši </w:t>
      </w:r>
      <w:r w:rsidR="00985F9A">
        <w:rPr>
          <w:rFonts w:ascii="Arial" w:hAnsi="Arial" w:cs="Arial"/>
          <w:sz w:val="22"/>
          <w:szCs w:val="22"/>
        </w:rPr>
        <w:t>5</w:t>
      </w:r>
      <w:r w:rsidRPr="00EA699B">
        <w:rPr>
          <w:rFonts w:ascii="Arial" w:hAnsi="Arial" w:cs="Arial"/>
          <w:sz w:val="22"/>
          <w:szCs w:val="22"/>
        </w:rPr>
        <w:t>00,00 Kč za každou vadu a</w:t>
      </w:r>
      <w:r w:rsidR="00C11323">
        <w:rPr>
          <w:rFonts w:ascii="Arial" w:hAnsi="Arial" w:cs="Arial"/>
          <w:sz w:val="22"/>
          <w:szCs w:val="22"/>
        </w:rPr>
        <w:t> </w:t>
      </w:r>
      <w:r w:rsidRPr="00EA699B">
        <w:rPr>
          <w:rFonts w:ascii="Arial" w:hAnsi="Arial" w:cs="Arial"/>
          <w:sz w:val="22"/>
          <w:szCs w:val="22"/>
        </w:rPr>
        <w:t>započatý kalendářní den prodlení s odstraněním vady.</w:t>
      </w:r>
    </w:p>
    <w:p w14:paraId="38631387" w14:textId="77777777" w:rsidR="0088220E" w:rsidRPr="00485485" w:rsidRDefault="009A439C" w:rsidP="00E872C1">
      <w:pPr>
        <w:pStyle w:val="Odstavecseseznamem"/>
        <w:numPr>
          <w:ilvl w:val="0"/>
          <w:numId w:val="9"/>
        </w:numPr>
        <w:spacing w:before="120" w:after="120"/>
        <w:jc w:val="both"/>
        <w:rPr>
          <w:rFonts w:ascii="Arial" w:hAnsi="Arial" w:cs="Arial"/>
          <w:sz w:val="22"/>
          <w:szCs w:val="22"/>
        </w:rPr>
      </w:pPr>
      <w:r w:rsidRPr="00485485">
        <w:rPr>
          <w:rFonts w:ascii="Arial" w:hAnsi="Arial" w:cs="Arial"/>
          <w:sz w:val="22"/>
          <w:szCs w:val="22"/>
        </w:rPr>
        <w:t>Zhotovitel</w:t>
      </w:r>
      <w:r w:rsidR="0088220E" w:rsidRPr="00485485">
        <w:rPr>
          <w:rFonts w:ascii="Arial" w:hAnsi="Arial" w:cs="Arial"/>
          <w:sz w:val="22"/>
          <w:szCs w:val="22"/>
        </w:rPr>
        <w:t xml:space="preserve"> zaplatí </w:t>
      </w:r>
      <w:r w:rsidRPr="00485485">
        <w:rPr>
          <w:rFonts w:ascii="Arial" w:hAnsi="Arial" w:cs="Arial"/>
          <w:sz w:val="22"/>
          <w:szCs w:val="22"/>
        </w:rPr>
        <w:t>objednateli</w:t>
      </w:r>
      <w:r w:rsidR="0088220E" w:rsidRPr="00485485">
        <w:rPr>
          <w:rFonts w:ascii="Arial" w:hAnsi="Arial" w:cs="Arial"/>
          <w:sz w:val="22"/>
          <w:szCs w:val="22"/>
        </w:rPr>
        <w:t xml:space="preserve"> smluvní pokutu za prodlení s odstraněním reklamované vady v dohodnuté lhůtě ve výši </w:t>
      </w:r>
      <w:r w:rsidRPr="00485485">
        <w:rPr>
          <w:rFonts w:ascii="Arial" w:hAnsi="Arial" w:cs="Arial"/>
          <w:sz w:val="22"/>
          <w:szCs w:val="22"/>
        </w:rPr>
        <w:t>5</w:t>
      </w:r>
      <w:r w:rsidR="0088220E" w:rsidRPr="00485485">
        <w:rPr>
          <w:rFonts w:ascii="Arial" w:hAnsi="Arial" w:cs="Arial"/>
          <w:sz w:val="22"/>
          <w:szCs w:val="22"/>
        </w:rPr>
        <w:t>00</w:t>
      </w:r>
      <w:r w:rsidR="00DB100A" w:rsidRPr="00485485">
        <w:rPr>
          <w:rFonts w:ascii="Arial" w:hAnsi="Arial" w:cs="Arial"/>
          <w:sz w:val="22"/>
          <w:szCs w:val="22"/>
        </w:rPr>
        <w:t>,00</w:t>
      </w:r>
      <w:r w:rsidR="0088220E" w:rsidRPr="00485485">
        <w:rPr>
          <w:rFonts w:ascii="Arial" w:hAnsi="Arial" w:cs="Arial"/>
          <w:sz w:val="22"/>
          <w:szCs w:val="22"/>
        </w:rPr>
        <w:t xml:space="preserve"> Kč za každou vadu a započatý kalendářní den prodlení s</w:t>
      </w:r>
      <w:r w:rsidR="004F3AEA" w:rsidRPr="00485485">
        <w:rPr>
          <w:rFonts w:ascii="Arial" w:hAnsi="Arial" w:cs="Arial"/>
          <w:sz w:val="22"/>
          <w:szCs w:val="22"/>
        </w:rPr>
        <w:t> </w:t>
      </w:r>
      <w:r w:rsidR="003B2392" w:rsidRPr="00485485">
        <w:rPr>
          <w:rFonts w:ascii="Arial" w:hAnsi="Arial" w:cs="Arial"/>
          <w:sz w:val="22"/>
          <w:szCs w:val="22"/>
        </w:rPr>
        <w:t>odstraněním vady;</w:t>
      </w:r>
    </w:p>
    <w:p w14:paraId="4BF10553" w14:textId="77777777" w:rsidR="0088220E" w:rsidRPr="00485485" w:rsidRDefault="009A439C" w:rsidP="003B2392">
      <w:pPr>
        <w:pStyle w:val="Odstavecseseznamem"/>
        <w:numPr>
          <w:ilvl w:val="0"/>
          <w:numId w:val="9"/>
        </w:numPr>
        <w:spacing w:before="120" w:after="120"/>
        <w:jc w:val="both"/>
        <w:rPr>
          <w:rFonts w:ascii="Arial" w:hAnsi="Arial" w:cs="Arial"/>
          <w:sz w:val="22"/>
          <w:szCs w:val="22"/>
        </w:rPr>
      </w:pPr>
      <w:r w:rsidRPr="00485485">
        <w:rPr>
          <w:rFonts w:ascii="Arial" w:hAnsi="Arial" w:cs="Arial"/>
          <w:sz w:val="22"/>
          <w:szCs w:val="22"/>
        </w:rPr>
        <w:t>Objednatel</w:t>
      </w:r>
      <w:r w:rsidR="0088220E" w:rsidRPr="00485485">
        <w:rPr>
          <w:rFonts w:ascii="Arial" w:hAnsi="Arial" w:cs="Arial"/>
          <w:sz w:val="22"/>
          <w:szCs w:val="22"/>
        </w:rPr>
        <w:t xml:space="preserve"> zaplatí </w:t>
      </w:r>
      <w:r w:rsidRPr="00485485">
        <w:rPr>
          <w:rFonts w:ascii="Arial" w:hAnsi="Arial" w:cs="Arial"/>
          <w:sz w:val="22"/>
          <w:szCs w:val="22"/>
        </w:rPr>
        <w:t>zhotoviteli</w:t>
      </w:r>
      <w:r w:rsidR="0088220E" w:rsidRPr="00485485">
        <w:rPr>
          <w:rFonts w:ascii="Arial" w:hAnsi="Arial" w:cs="Arial"/>
          <w:sz w:val="22"/>
          <w:szCs w:val="22"/>
        </w:rPr>
        <w:t xml:space="preserve"> úrok z prodlení, za prodlení s úhradou faktury předloženou po</w:t>
      </w:r>
      <w:r w:rsidR="004F3AEA" w:rsidRPr="00485485">
        <w:rPr>
          <w:rFonts w:ascii="Arial" w:hAnsi="Arial" w:cs="Arial"/>
          <w:sz w:val="22"/>
          <w:szCs w:val="22"/>
        </w:rPr>
        <w:t> </w:t>
      </w:r>
      <w:r w:rsidR="0088220E" w:rsidRPr="00485485">
        <w:rPr>
          <w:rFonts w:ascii="Arial" w:hAnsi="Arial" w:cs="Arial"/>
          <w:sz w:val="22"/>
          <w:szCs w:val="22"/>
        </w:rPr>
        <w:t>splnění podmínek stanovených touto smlouvou</w:t>
      </w:r>
      <w:r w:rsidR="007F2A82" w:rsidRPr="00485485">
        <w:rPr>
          <w:rFonts w:ascii="Arial" w:hAnsi="Arial" w:cs="Arial"/>
          <w:sz w:val="22"/>
          <w:szCs w:val="22"/>
        </w:rPr>
        <w:t>,</w:t>
      </w:r>
      <w:r w:rsidR="0088220E" w:rsidRPr="00485485">
        <w:rPr>
          <w:rFonts w:ascii="Arial" w:hAnsi="Arial" w:cs="Arial"/>
          <w:sz w:val="22"/>
          <w:szCs w:val="22"/>
        </w:rPr>
        <w:t xml:space="preserve"> a to ve výši dle vládního nařízení č. 351/2013 Sb., ve znění pozdějších předpisů</w:t>
      </w:r>
      <w:r w:rsidR="00263392" w:rsidRPr="00485485">
        <w:rPr>
          <w:rFonts w:ascii="Arial" w:hAnsi="Arial" w:cs="Arial"/>
          <w:sz w:val="22"/>
          <w:szCs w:val="22"/>
        </w:rPr>
        <w:t>.</w:t>
      </w:r>
    </w:p>
    <w:p w14:paraId="78660E7A" w14:textId="77777777" w:rsidR="0088220E" w:rsidRPr="00485485" w:rsidRDefault="0088220E" w:rsidP="003B2392">
      <w:pPr>
        <w:spacing w:before="120" w:after="120"/>
        <w:ind w:left="357" w:hanging="357"/>
        <w:jc w:val="both"/>
        <w:rPr>
          <w:rFonts w:ascii="Arial" w:hAnsi="Arial" w:cs="Arial"/>
          <w:sz w:val="22"/>
          <w:szCs w:val="22"/>
        </w:rPr>
      </w:pPr>
      <w:r w:rsidRPr="00485485">
        <w:rPr>
          <w:rFonts w:ascii="Arial" w:hAnsi="Arial" w:cs="Arial"/>
          <w:sz w:val="22"/>
          <w:szCs w:val="22"/>
        </w:rPr>
        <w:t>2.</w:t>
      </w:r>
      <w:r w:rsidR="007E3494" w:rsidRPr="00485485">
        <w:rPr>
          <w:rFonts w:ascii="Arial" w:hAnsi="Arial" w:cs="Arial"/>
          <w:sz w:val="22"/>
          <w:szCs w:val="22"/>
        </w:rPr>
        <w:tab/>
      </w:r>
      <w:r w:rsidRPr="00485485">
        <w:rPr>
          <w:rFonts w:ascii="Arial" w:hAnsi="Arial" w:cs="Arial"/>
          <w:sz w:val="22"/>
          <w:szCs w:val="22"/>
        </w:rPr>
        <w:t xml:space="preserve"> Splatnost smluvních pokut se sjednává na 30 dnů ode dne doručení jejich vyúčtování.</w:t>
      </w:r>
    </w:p>
    <w:p w14:paraId="7E46498A" w14:textId="77777777" w:rsidR="0088220E" w:rsidRPr="00485485" w:rsidRDefault="0088220E" w:rsidP="003B2392">
      <w:pPr>
        <w:spacing w:before="120" w:after="120"/>
        <w:ind w:left="357" w:hanging="357"/>
        <w:jc w:val="both"/>
        <w:rPr>
          <w:rFonts w:ascii="Arial" w:hAnsi="Arial" w:cs="Arial"/>
          <w:sz w:val="22"/>
          <w:szCs w:val="22"/>
        </w:rPr>
      </w:pPr>
      <w:r w:rsidRPr="00485485">
        <w:rPr>
          <w:rFonts w:ascii="Arial" w:hAnsi="Arial" w:cs="Arial"/>
          <w:sz w:val="22"/>
          <w:szCs w:val="22"/>
        </w:rPr>
        <w:t xml:space="preserve">3.  </w:t>
      </w:r>
      <w:r w:rsidR="007E3494" w:rsidRPr="00485485">
        <w:rPr>
          <w:rFonts w:ascii="Arial" w:hAnsi="Arial" w:cs="Arial"/>
          <w:sz w:val="22"/>
          <w:szCs w:val="22"/>
        </w:rPr>
        <w:tab/>
      </w:r>
      <w:r w:rsidRPr="00485485">
        <w:rPr>
          <w:rFonts w:ascii="Arial" w:hAnsi="Arial" w:cs="Arial"/>
          <w:sz w:val="22"/>
          <w:szCs w:val="22"/>
        </w:rPr>
        <w:t xml:space="preserve">Smluvní strany se dohodly, že sjednáním ani zaplacením jakékoli smluvní pokuty dle smlouvy, není dotčeno právo oprávněné strany na náhradu škody způsobené porušením povinností dle této smlouvy. </w:t>
      </w:r>
    </w:p>
    <w:p w14:paraId="698030A3" w14:textId="1F232A15" w:rsidR="007B4AFD" w:rsidRPr="00485485" w:rsidRDefault="0088220E" w:rsidP="003B2392">
      <w:pPr>
        <w:spacing w:before="120" w:after="120"/>
        <w:ind w:left="357" w:hanging="357"/>
        <w:jc w:val="both"/>
        <w:rPr>
          <w:rFonts w:ascii="Arial" w:hAnsi="Arial" w:cs="Arial"/>
          <w:sz w:val="22"/>
          <w:szCs w:val="22"/>
        </w:rPr>
      </w:pPr>
      <w:r w:rsidRPr="00485485">
        <w:rPr>
          <w:rFonts w:ascii="Arial" w:hAnsi="Arial" w:cs="Arial"/>
          <w:sz w:val="22"/>
          <w:szCs w:val="22"/>
        </w:rPr>
        <w:t xml:space="preserve">4.  </w:t>
      </w:r>
      <w:r w:rsidR="007E3494" w:rsidRPr="00485485">
        <w:rPr>
          <w:rFonts w:ascii="Arial" w:hAnsi="Arial" w:cs="Arial"/>
          <w:sz w:val="22"/>
          <w:szCs w:val="22"/>
        </w:rPr>
        <w:tab/>
      </w:r>
      <w:r w:rsidRPr="00485485">
        <w:rPr>
          <w:rFonts w:ascii="Arial" w:hAnsi="Arial" w:cs="Arial"/>
          <w:sz w:val="22"/>
          <w:szCs w:val="22"/>
        </w:rPr>
        <w:t xml:space="preserve">Smluvní strana, které vznikne právo uplatnit smluvní pokutu, může od jejího vymáhání na základě své vůle </w:t>
      </w:r>
      <w:r w:rsidR="005D67DA">
        <w:rPr>
          <w:rFonts w:ascii="Arial" w:hAnsi="Arial" w:cs="Arial"/>
          <w:sz w:val="22"/>
          <w:szCs w:val="22"/>
        </w:rPr>
        <w:t xml:space="preserve">zcela nebo zčásti </w:t>
      </w:r>
      <w:r w:rsidRPr="00485485">
        <w:rPr>
          <w:rFonts w:ascii="Arial" w:hAnsi="Arial" w:cs="Arial"/>
          <w:sz w:val="22"/>
          <w:szCs w:val="22"/>
        </w:rPr>
        <w:t>upustit.</w:t>
      </w:r>
    </w:p>
    <w:p w14:paraId="75D6C0A4" w14:textId="77777777" w:rsidR="008D778D" w:rsidRPr="00485485" w:rsidRDefault="008D778D" w:rsidP="003B2392">
      <w:pPr>
        <w:spacing w:before="120" w:after="120"/>
        <w:ind w:left="357" w:hanging="357"/>
        <w:jc w:val="both"/>
        <w:rPr>
          <w:rFonts w:ascii="Arial" w:hAnsi="Arial" w:cs="Arial"/>
          <w:sz w:val="22"/>
          <w:szCs w:val="22"/>
        </w:rPr>
      </w:pPr>
    </w:p>
    <w:p w14:paraId="4AA95534" w14:textId="77777777" w:rsidR="00F80864" w:rsidRPr="00485485" w:rsidRDefault="00F80864" w:rsidP="003B2392">
      <w:pPr>
        <w:pStyle w:val="Nadpislnku"/>
        <w:numPr>
          <w:ilvl w:val="0"/>
          <w:numId w:val="0"/>
        </w:numPr>
        <w:tabs>
          <w:tab w:val="center" w:pos="4702"/>
        </w:tabs>
        <w:spacing w:before="0" w:after="0"/>
        <w:ind w:left="360" w:hanging="360"/>
        <w:rPr>
          <w:rFonts w:ascii="Arial" w:hAnsi="Arial" w:cs="Arial"/>
          <w:sz w:val="22"/>
          <w:szCs w:val="22"/>
        </w:rPr>
      </w:pPr>
      <w:r w:rsidRPr="00485485">
        <w:rPr>
          <w:rFonts w:ascii="Arial" w:hAnsi="Arial" w:cs="Arial"/>
          <w:sz w:val="22"/>
          <w:szCs w:val="22"/>
        </w:rPr>
        <w:t>X</w:t>
      </w:r>
      <w:r w:rsidR="00753D8B" w:rsidRPr="00485485">
        <w:rPr>
          <w:rFonts w:ascii="Arial" w:hAnsi="Arial" w:cs="Arial"/>
          <w:sz w:val="22"/>
          <w:szCs w:val="22"/>
        </w:rPr>
        <w:t>I</w:t>
      </w:r>
      <w:r w:rsidR="008D778D" w:rsidRPr="00485485">
        <w:rPr>
          <w:rFonts w:ascii="Arial" w:hAnsi="Arial" w:cs="Arial"/>
          <w:sz w:val="22"/>
          <w:szCs w:val="22"/>
        </w:rPr>
        <w:t>I</w:t>
      </w:r>
      <w:r w:rsidRPr="00485485">
        <w:rPr>
          <w:rFonts w:ascii="Arial" w:hAnsi="Arial" w:cs="Arial"/>
          <w:sz w:val="22"/>
          <w:szCs w:val="22"/>
        </w:rPr>
        <w:t xml:space="preserve">. </w:t>
      </w:r>
      <w:r w:rsidR="00C95977" w:rsidRPr="00485485">
        <w:rPr>
          <w:rFonts w:ascii="Arial" w:hAnsi="Arial" w:cs="Arial"/>
          <w:sz w:val="22"/>
          <w:szCs w:val="22"/>
        </w:rPr>
        <w:t>UKONČENÍ SMLUVNÍHO VZTAHU</w:t>
      </w:r>
    </w:p>
    <w:p w14:paraId="5D368F05" w14:textId="77777777" w:rsidR="003B2392" w:rsidRPr="00485485" w:rsidRDefault="003B2392" w:rsidP="003B2392">
      <w:pPr>
        <w:pStyle w:val="Nadpislnku"/>
        <w:numPr>
          <w:ilvl w:val="0"/>
          <w:numId w:val="0"/>
        </w:numPr>
        <w:tabs>
          <w:tab w:val="center" w:pos="4702"/>
        </w:tabs>
        <w:spacing w:before="0" w:after="0"/>
        <w:ind w:left="360" w:hanging="360"/>
        <w:rPr>
          <w:rFonts w:ascii="Arial" w:hAnsi="Arial" w:cs="Arial"/>
          <w:sz w:val="22"/>
          <w:szCs w:val="22"/>
          <w:u w:val="none"/>
        </w:rPr>
      </w:pPr>
    </w:p>
    <w:p w14:paraId="11199892" w14:textId="77777777" w:rsidR="00C95977" w:rsidRPr="00485485" w:rsidRDefault="00AF4014"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S</w:t>
      </w:r>
      <w:r w:rsidR="00C95977" w:rsidRPr="00485485">
        <w:rPr>
          <w:rFonts w:ascii="Arial" w:hAnsi="Arial" w:cs="Arial"/>
          <w:sz w:val="22"/>
          <w:szCs w:val="22"/>
        </w:rPr>
        <w:t xml:space="preserve">mlouva zanikne splněním závazku dle ustanovení § 1908 </w:t>
      </w:r>
      <w:r w:rsidRPr="00485485">
        <w:rPr>
          <w:rFonts w:ascii="Arial" w:hAnsi="Arial" w:cs="Arial"/>
          <w:sz w:val="22"/>
          <w:szCs w:val="22"/>
        </w:rPr>
        <w:t>o</w:t>
      </w:r>
      <w:r w:rsidR="00C95977" w:rsidRPr="00485485">
        <w:rPr>
          <w:rFonts w:ascii="Arial" w:hAnsi="Arial" w:cs="Arial"/>
          <w:sz w:val="22"/>
          <w:szCs w:val="22"/>
        </w:rPr>
        <w:t>bčanského zákoníku</w:t>
      </w:r>
      <w:r w:rsidR="009C147D" w:rsidRPr="00485485">
        <w:rPr>
          <w:rFonts w:ascii="Arial" w:hAnsi="Arial" w:cs="Arial"/>
          <w:sz w:val="22"/>
          <w:szCs w:val="22"/>
        </w:rPr>
        <w:t>,</w:t>
      </w:r>
      <w:r w:rsidR="00C95977" w:rsidRPr="00485485">
        <w:rPr>
          <w:rFonts w:ascii="Arial" w:hAnsi="Arial" w:cs="Arial"/>
          <w:sz w:val="22"/>
          <w:szCs w:val="22"/>
        </w:rPr>
        <w:t xml:space="preserve"> nebo před uplynutím lhůty plnění z důvodu podstatného porušení povinností smluvních stran - jednostranným právním</w:t>
      </w:r>
      <w:r w:rsidR="00BD3C2E" w:rsidRPr="00485485">
        <w:rPr>
          <w:rFonts w:ascii="Arial" w:hAnsi="Arial" w:cs="Arial"/>
          <w:sz w:val="22"/>
          <w:szCs w:val="22"/>
        </w:rPr>
        <w:t xml:space="preserve"> jednáním</w:t>
      </w:r>
      <w:r w:rsidR="00C95977" w:rsidRPr="00485485">
        <w:rPr>
          <w:rFonts w:ascii="Arial" w:hAnsi="Arial" w:cs="Arial"/>
          <w:sz w:val="22"/>
          <w:szCs w:val="22"/>
        </w:rPr>
        <w:t xml:space="preserve">, tj. odstoupením od smlouvy Dále může tato smlouva zaniknout dohodou smluvních stran. Návrhy na zánik smlouvy dohodou je oprávněna vystavit kterákoliv ze smluvních stran. </w:t>
      </w:r>
    </w:p>
    <w:p w14:paraId="1DFEE625" w14:textId="3F91A5BE" w:rsidR="00CE0D9B" w:rsidRPr="00485485" w:rsidRDefault="00C95977"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w:t>
      </w:r>
      <w:r w:rsidR="004F3AEA" w:rsidRPr="00485485">
        <w:rPr>
          <w:rFonts w:ascii="Arial" w:hAnsi="Arial" w:cs="Arial"/>
          <w:sz w:val="22"/>
          <w:szCs w:val="22"/>
        </w:rPr>
        <w:t> </w:t>
      </w:r>
      <w:r w:rsidRPr="00485485">
        <w:rPr>
          <w:rFonts w:ascii="Arial" w:hAnsi="Arial" w:cs="Arial"/>
          <w:sz w:val="22"/>
          <w:szCs w:val="22"/>
        </w:rPr>
        <w:t xml:space="preserve">plnění povinností a o jejich důsledcích. Zpráva musí být podána písemně bez zbytečného odkladu poté, kdy se oznamující strana o překážce dozvěděla nebo při náležité péči mohla dozvědět. Lhůtou bez zbytečného odkladu se </w:t>
      </w:r>
      <w:r w:rsidR="005D67DA">
        <w:rPr>
          <w:rFonts w:ascii="Arial" w:hAnsi="Arial" w:cs="Arial"/>
          <w:sz w:val="22"/>
          <w:szCs w:val="22"/>
        </w:rPr>
        <w:t xml:space="preserve">pro tento účel </w:t>
      </w:r>
      <w:r w:rsidRPr="00485485">
        <w:rPr>
          <w:rFonts w:ascii="Arial" w:hAnsi="Arial" w:cs="Arial"/>
          <w:sz w:val="22"/>
          <w:szCs w:val="22"/>
        </w:rPr>
        <w:t xml:space="preserve">rozumí 10 dnů. </w:t>
      </w:r>
    </w:p>
    <w:p w14:paraId="56CFC965" w14:textId="77777777" w:rsidR="00C95977" w:rsidRPr="00485485" w:rsidRDefault="00C95977" w:rsidP="003B2392">
      <w:pPr>
        <w:pStyle w:val="Odstavecseseznamem"/>
        <w:spacing w:before="120" w:after="120"/>
        <w:ind w:left="284"/>
        <w:jc w:val="both"/>
        <w:rPr>
          <w:rFonts w:ascii="Arial" w:hAnsi="Arial" w:cs="Arial"/>
          <w:sz w:val="22"/>
          <w:szCs w:val="22"/>
        </w:rPr>
      </w:pPr>
      <w:r w:rsidRPr="00485485">
        <w:rPr>
          <w:rFonts w:ascii="Arial" w:hAnsi="Arial" w:cs="Arial"/>
          <w:sz w:val="22"/>
          <w:szCs w:val="22"/>
        </w:rPr>
        <w:t xml:space="preserve">Oznámením se oznamující strana nezbavuje svých závazků vyplývajících ze smlouvy nebo </w:t>
      </w:r>
      <w:r w:rsidR="003B2392" w:rsidRPr="00485485">
        <w:rPr>
          <w:rFonts w:ascii="Arial" w:hAnsi="Arial" w:cs="Arial"/>
          <w:sz w:val="22"/>
          <w:szCs w:val="22"/>
        </w:rPr>
        <w:br/>
      </w:r>
      <w:r w:rsidRPr="00485485">
        <w:rPr>
          <w:rFonts w:ascii="Arial" w:hAnsi="Arial" w:cs="Arial"/>
          <w:sz w:val="22"/>
          <w:szCs w:val="22"/>
        </w:rPr>
        <w:t>z obecně závazných právních předpisů. Jestliže tuto povinnost oznamující strana nesplní, nebo není druhé straně zpráva doručena včas, má druhá strana nárok na náhradu škody, která jí tím vzniká a nárok na odstoupení od smlouvy.</w:t>
      </w:r>
    </w:p>
    <w:p w14:paraId="7C6E0B1E" w14:textId="29A5B0E2" w:rsidR="00254122" w:rsidRPr="00EA699B" w:rsidRDefault="00C95977" w:rsidP="00EA699B">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Odstoupení od smlouvy musí odstupující strana oznámit druhé straně písemně bez zbytečného odkladu poté, co se dozvěděla o podstatném porušení smlouvy</w:t>
      </w:r>
      <w:r w:rsidR="00A95726" w:rsidRPr="00485485">
        <w:rPr>
          <w:rFonts w:ascii="Arial" w:hAnsi="Arial" w:cs="Arial"/>
          <w:sz w:val="22"/>
          <w:szCs w:val="22"/>
        </w:rPr>
        <w:t>, či jiném důvodu zakládajícímu právo smluvní strany smlouvu ukončit</w:t>
      </w:r>
      <w:r w:rsidRPr="00485485">
        <w:rPr>
          <w:rFonts w:ascii="Arial" w:hAnsi="Arial" w:cs="Arial"/>
          <w:sz w:val="22"/>
          <w:szCs w:val="22"/>
        </w:rPr>
        <w:t>. Lhůta pro doručení odstoupení od smlouvy se stanovuje pro obě strany 10 dnů ode dne, kdy jedna ze smluvních stran zjistila podstatné porušení smlouvy</w:t>
      </w:r>
      <w:r w:rsidR="00A95726" w:rsidRPr="00485485">
        <w:rPr>
          <w:rFonts w:ascii="Arial" w:hAnsi="Arial" w:cs="Arial"/>
          <w:sz w:val="22"/>
          <w:szCs w:val="22"/>
        </w:rPr>
        <w:t>, či jiném důvodu zakládajícímu právo smluvní strany smlouvu ukončit</w:t>
      </w:r>
      <w:r w:rsidRPr="00485485">
        <w:rPr>
          <w:rFonts w:ascii="Arial" w:hAnsi="Arial" w:cs="Arial"/>
          <w:sz w:val="22"/>
          <w:szCs w:val="22"/>
        </w:rPr>
        <w:t xml:space="preserve">. </w:t>
      </w:r>
    </w:p>
    <w:p w14:paraId="24AD7F87" w14:textId="77777777" w:rsidR="00461276" w:rsidRPr="00485485" w:rsidRDefault="00C95977"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 xml:space="preserve">Stanoví-li strana oprávněná odstoupit od smlouvy lhůtu pro dodatečné plnění, což však </w:t>
      </w:r>
      <w:r w:rsidR="003B2392" w:rsidRPr="00485485">
        <w:rPr>
          <w:rFonts w:ascii="Arial" w:hAnsi="Arial" w:cs="Arial"/>
          <w:sz w:val="22"/>
          <w:szCs w:val="22"/>
        </w:rPr>
        <w:br/>
      </w:r>
      <w:r w:rsidRPr="00485485">
        <w:rPr>
          <w:rFonts w:ascii="Arial" w:hAnsi="Arial" w:cs="Arial"/>
          <w:sz w:val="22"/>
          <w:szCs w:val="22"/>
        </w:rPr>
        <w:t>u podstatného porušení smlouvy učinit nemusí, vzniká jí právo odstoupit od smlouvy až po jejím uplynutí. Jestliže však strana, která je v prodlení, prohlásí, že svůj závazek nesplní, může strana oprávněná odstoupit od</w:t>
      </w:r>
      <w:r w:rsidR="004F3AEA" w:rsidRPr="00485485">
        <w:rPr>
          <w:rFonts w:ascii="Arial" w:hAnsi="Arial" w:cs="Arial"/>
          <w:sz w:val="22"/>
          <w:szCs w:val="22"/>
        </w:rPr>
        <w:t> </w:t>
      </w:r>
      <w:r w:rsidRPr="00485485">
        <w:rPr>
          <w:rFonts w:ascii="Arial" w:hAnsi="Arial" w:cs="Arial"/>
          <w:sz w:val="22"/>
          <w:szCs w:val="22"/>
        </w:rPr>
        <w:t>smlouvy před uplynutím lhůty dodatečného plnění, kterou stanovila, a to i v případě, že budoucí porušení smlouvy by nebylo podstatné.</w:t>
      </w:r>
    </w:p>
    <w:p w14:paraId="2F021AD0" w14:textId="3A46FDA5" w:rsidR="00C95977" w:rsidRPr="00485485" w:rsidRDefault="00C95977"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 xml:space="preserve">Podstatným porušením smlouvy opravňujícím </w:t>
      </w:r>
      <w:r w:rsidR="00C34977" w:rsidRPr="00485485">
        <w:rPr>
          <w:rFonts w:ascii="Arial" w:hAnsi="Arial" w:cs="Arial"/>
          <w:sz w:val="22"/>
          <w:szCs w:val="22"/>
        </w:rPr>
        <w:t>objednatele</w:t>
      </w:r>
      <w:r w:rsidRPr="00485485">
        <w:rPr>
          <w:rFonts w:ascii="Arial" w:hAnsi="Arial" w:cs="Arial"/>
          <w:sz w:val="22"/>
          <w:szCs w:val="22"/>
        </w:rPr>
        <w:t xml:space="preserve"> odstoupit od smlouvy se rozumí</w:t>
      </w:r>
      <w:r w:rsidR="0064006D">
        <w:rPr>
          <w:rFonts w:ascii="Arial" w:hAnsi="Arial" w:cs="Arial"/>
          <w:sz w:val="22"/>
          <w:szCs w:val="22"/>
        </w:rPr>
        <w:t xml:space="preserve"> například</w:t>
      </w:r>
      <w:r w:rsidRPr="00485485">
        <w:rPr>
          <w:rFonts w:ascii="Arial" w:hAnsi="Arial" w:cs="Arial"/>
          <w:sz w:val="22"/>
          <w:szCs w:val="22"/>
        </w:rPr>
        <w:t>:</w:t>
      </w:r>
    </w:p>
    <w:p w14:paraId="7ECB5CF3" w14:textId="77777777" w:rsidR="00C95977" w:rsidRPr="00485485" w:rsidRDefault="00C95977" w:rsidP="003B2392">
      <w:pPr>
        <w:pStyle w:val="Odstavecseseznamem"/>
        <w:ind w:left="709" w:hanging="283"/>
        <w:jc w:val="both"/>
        <w:rPr>
          <w:rFonts w:ascii="Arial" w:hAnsi="Arial" w:cs="Arial"/>
          <w:sz w:val="22"/>
          <w:szCs w:val="22"/>
        </w:rPr>
      </w:pPr>
      <w:r w:rsidRPr="00485485">
        <w:rPr>
          <w:rFonts w:ascii="Arial" w:hAnsi="Arial" w:cs="Arial"/>
          <w:sz w:val="22"/>
          <w:szCs w:val="22"/>
        </w:rPr>
        <w:t xml:space="preserve">a) prodlení </w:t>
      </w:r>
      <w:r w:rsidR="00C34977" w:rsidRPr="00485485">
        <w:rPr>
          <w:rFonts w:ascii="Arial" w:hAnsi="Arial" w:cs="Arial"/>
          <w:sz w:val="22"/>
          <w:szCs w:val="22"/>
        </w:rPr>
        <w:t>zhotovitele</w:t>
      </w:r>
      <w:r w:rsidRPr="00485485">
        <w:rPr>
          <w:rFonts w:ascii="Arial" w:hAnsi="Arial" w:cs="Arial"/>
          <w:sz w:val="22"/>
          <w:szCs w:val="22"/>
        </w:rPr>
        <w:t xml:space="preserve"> se zahájením plnění delší než </w:t>
      </w:r>
      <w:r w:rsidR="00326D69" w:rsidRPr="00485485">
        <w:rPr>
          <w:rFonts w:ascii="Arial" w:hAnsi="Arial" w:cs="Arial"/>
          <w:sz w:val="22"/>
          <w:szCs w:val="22"/>
        </w:rPr>
        <w:t xml:space="preserve">20 </w:t>
      </w:r>
      <w:r w:rsidRPr="00485485">
        <w:rPr>
          <w:rFonts w:ascii="Arial" w:hAnsi="Arial" w:cs="Arial"/>
          <w:sz w:val="22"/>
          <w:szCs w:val="22"/>
        </w:rPr>
        <w:t>kalendářních dnů,</w:t>
      </w:r>
    </w:p>
    <w:p w14:paraId="5AB9C9BE" w14:textId="77777777" w:rsidR="00C95977" w:rsidRPr="00485485" w:rsidRDefault="00C95977" w:rsidP="003B2392">
      <w:pPr>
        <w:pStyle w:val="Odstavecseseznamem"/>
        <w:ind w:left="709" w:hanging="283"/>
        <w:jc w:val="both"/>
        <w:rPr>
          <w:rFonts w:ascii="Arial" w:hAnsi="Arial" w:cs="Arial"/>
          <w:sz w:val="22"/>
          <w:szCs w:val="22"/>
        </w:rPr>
      </w:pPr>
      <w:r w:rsidRPr="00485485">
        <w:rPr>
          <w:rFonts w:ascii="Arial" w:hAnsi="Arial" w:cs="Arial"/>
          <w:sz w:val="22"/>
          <w:szCs w:val="22"/>
        </w:rPr>
        <w:t xml:space="preserve">b) v případě, že </w:t>
      </w:r>
      <w:r w:rsidR="00C34977" w:rsidRPr="00485485">
        <w:rPr>
          <w:rFonts w:ascii="Arial" w:hAnsi="Arial" w:cs="Arial"/>
          <w:sz w:val="22"/>
          <w:szCs w:val="22"/>
        </w:rPr>
        <w:t>zhotovitel</w:t>
      </w:r>
      <w:r w:rsidRPr="00485485">
        <w:rPr>
          <w:rFonts w:ascii="Arial" w:hAnsi="Arial" w:cs="Arial"/>
          <w:sz w:val="22"/>
          <w:szCs w:val="22"/>
        </w:rPr>
        <w:t xml:space="preserve"> postupuje při plnění dodávky v rozporu se zadáním </w:t>
      </w:r>
      <w:r w:rsidR="00C34977" w:rsidRPr="00485485">
        <w:rPr>
          <w:rFonts w:ascii="Arial" w:hAnsi="Arial" w:cs="Arial"/>
          <w:sz w:val="22"/>
          <w:szCs w:val="22"/>
        </w:rPr>
        <w:t>objednatele</w:t>
      </w:r>
      <w:r w:rsidRPr="00485485">
        <w:rPr>
          <w:rFonts w:ascii="Arial" w:hAnsi="Arial" w:cs="Arial"/>
          <w:sz w:val="22"/>
          <w:szCs w:val="22"/>
        </w:rPr>
        <w:t xml:space="preserve">, </w:t>
      </w:r>
      <w:r w:rsidR="00C34977" w:rsidRPr="00485485">
        <w:rPr>
          <w:rFonts w:ascii="Arial" w:hAnsi="Arial" w:cs="Arial"/>
          <w:sz w:val="22"/>
          <w:szCs w:val="22"/>
        </w:rPr>
        <w:t>objednatel</w:t>
      </w:r>
      <w:r w:rsidRPr="00485485">
        <w:rPr>
          <w:rFonts w:ascii="Arial" w:hAnsi="Arial" w:cs="Arial"/>
          <w:sz w:val="22"/>
          <w:szCs w:val="22"/>
        </w:rPr>
        <w:t xml:space="preserve"> jej písemně vyzve k odstranění nedostatků a </w:t>
      </w:r>
      <w:r w:rsidR="00C34977" w:rsidRPr="00485485">
        <w:rPr>
          <w:rFonts w:ascii="Arial" w:hAnsi="Arial" w:cs="Arial"/>
          <w:sz w:val="22"/>
          <w:szCs w:val="22"/>
        </w:rPr>
        <w:t>zhotovitel</w:t>
      </w:r>
      <w:r w:rsidRPr="00485485">
        <w:rPr>
          <w:rFonts w:ascii="Arial" w:hAnsi="Arial" w:cs="Arial"/>
          <w:sz w:val="22"/>
          <w:szCs w:val="22"/>
        </w:rPr>
        <w:t xml:space="preserve"> tak neučiní, </w:t>
      </w:r>
    </w:p>
    <w:p w14:paraId="771C50E7" w14:textId="464A3BDA" w:rsidR="001C4576" w:rsidRPr="00485485" w:rsidRDefault="00E26EF3" w:rsidP="0064006D">
      <w:pPr>
        <w:pStyle w:val="Odstavecseseznamem"/>
        <w:ind w:left="709" w:hanging="283"/>
        <w:jc w:val="both"/>
      </w:pPr>
      <w:r w:rsidRPr="00485485">
        <w:rPr>
          <w:rFonts w:ascii="Arial" w:hAnsi="Arial" w:cs="Arial"/>
          <w:sz w:val="22"/>
          <w:szCs w:val="22"/>
        </w:rPr>
        <w:t xml:space="preserve">c) </w:t>
      </w:r>
      <w:r w:rsidR="00C95977" w:rsidRPr="00485485">
        <w:rPr>
          <w:rFonts w:ascii="Arial" w:hAnsi="Arial" w:cs="Arial"/>
          <w:sz w:val="22"/>
          <w:szCs w:val="22"/>
        </w:rPr>
        <w:t xml:space="preserve">zahájení insolvenčního řízení na majetek </w:t>
      </w:r>
      <w:r w:rsidR="00C34977" w:rsidRPr="00485485">
        <w:rPr>
          <w:rFonts w:ascii="Arial" w:hAnsi="Arial" w:cs="Arial"/>
          <w:sz w:val="22"/>
          <w:szCs w:val="22"/>
        </w:rPr>
        <w:t>zhotovitele</w:t>
      </w:r>
    </w:p>
    <w:p w14:paraId="1458AB6D" w14:textId="77777777" w:rsidR="00C95977" w:rsidRPr="00485485" w:rsidRDefault="00C95977" w:rsidP="003B2392">
      <w:pPr>
        <w:pStyle w:val="Odstavecseseznamem"/>
        <w:numPr>
          <w:ilvl w:val="0"/>
          <w:numId w:val="10"/>
        </w:numPr>
        <w:spacing w:before="120" w:after="120"/>
        <w:ind w:left="426" w:hanging="426"/>
        <w:jc w:val="both"/>
        <w:rPr>
          <w:rFonts w:ascii="Arial" w:hAnsi="Arial" w:cs="Arial"/>
          <w:sz w:val="22"/>
          <w:szCs w:val="22"/>
        </w:rPr>
      </w:pPr>
      <w:r w:rsidRPr="00485485">
        <w:rPr>
          <w:rFonts w:ascii="Arial" w:hAnsi="Arial" w:cs="Arial"/>
          <w:sz w:val="22"/>
          <w:szCs w:val="22"/>
        </w:rPr>
        <w:t xml:space="preserve">Podstatným porušením smlouvy opravňujícím </w:t>
      </w:r>
      <w:r w:rsidR="00C34977" w:rsidRPr="00485485">
        <w:rPr>
          <w:rFonts w:ascii="Arial" w:hAnsi="Arial" w:cs="Arial"/>
          <w:sz w:val="22"/>
          <w:szCs w:val="22"/>
        </w:rPr>
        <w:t>zhotovitele</w:t>
      </w:r>
      <w:r w:rsidRPr="00485485">
        <w:rPr>
          <w:rFonts w:ascii="Arial" w:hAnsi="Arial" w:cs="Arial"/>
          <w:sz w:val="22"/>
          <w:szCs w:val="22"/>
        </w:rPr>
        <w:t xml:space="preserve"> odstoupit od smlouvy je prodlení </w:t>
      </w:r>
      <w:r w:rsidR="00C709DF" w:rsidRPr="00485485">
        <w:rPr>
          <w:rFonts w:ascii="Arial" w:hAnsi="Arial" w:cs="Arial"/>
          <w:sz w:val="22"/>
          <w:szCs w:val="22"/>
        </w:rPr>
        <w:t>objednatele</w:t>
      </w:r>
      <w:r w:rsidRPr="00485485">
        <w:rPr>
          <w:rFonts w:ascii="Arial" w:hAnsi="Arial" w:cs="Arial"/>
          <w:sz w:val="22"/>
          <w:szCs w:val="22"/>
        </w:rPr>
        <w:t xml:space="preserve"> s úhradou daňového dokladu (faktury) dle v předmětné smlouvě dohodnutého platebního režimu delším než 30 dní počítáno ode dne jeho splatnosti.</w:t>
      </w:r>
    </w:p>
    <w:p w14:paraId="28B531AA" w14:textId="77777777" w:rsidR="00C95977" w:rsidRPr="00485485" w:rsidRDefault="00C95977" w:rsidP="003B2392">
      <w:pPr>
        <w:pStyle w:val="Odstavecseseznamem"/>
        <w:numPr>
          <w:ilvl w:val="0"/>
          <w:numId w:val="10"/>
        </w:numPr>
        <w:spacing w:before="120" w:after="120"/>
        <w:ind w:left="426" w:hanging="426"/>
        <w:jc w:val="both"/>
        <w:rPr>
          <w:rFonts w:ascii="Arial" w:hAnsi="Arial" w:cs="Arial"/>
          <w:sz w:val="22"/>
          <w:szCs w:val="22"/>
        </w:rPr>
      </w:pPr>
      <w:r w:rsidRPr="00485485">
        <w:rPr>
          <w:rFonts w:ascii="Arial" w:hAnsi="Arial" w:cs="Arial"/>
          <w:sz w:val="22"/>
          <w:szCs w:val="22"/>
        </w:rPr>
        <w:t>Důsledky odstoupení od smlouvy:</w:t>
      </w:r>
    </w:p>
    <w:p w14:paraId="4A3F2205" w14:textId="77777777" w:rsidR="00C95977" w:rsidRPr="00485485" w:rsidRDefault="00C95977" w:rsidP="003B2392">
      <w:pPr>
        <w:pStyle w:val="Odstavecseseznamem"/>
        <w:numPr>
          <w:ilvl w:val="0"/>
          <w:numId w:val="11"/>
        </w:numPr>
        <w:spacing w:before="120" w:after="120"/>
        <w:jc w:val="both"/>
        <w:rPr>
          <w:rFonts w:ascii="Arial" w:hAnsi="Arial" w:cs="Arial"/>
          <w:sz w:val="22"/>
          <w:szCs w:val="22"/>
        </w:rPr>
      </w:pPr>
      <w:r w:rsidRPr="00485485">
        <w:rPr>
          <w:rFonts w:ascii="Arial" w:hAnsi="Arial" w:cs="Arial"/>
          <w:sz w:val="22"/>
          <w:szCs w:val="22"/>
        </w:rPr>
        <w:t>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w:t>
      </w:r>
      <w:r w:rsidR="003B2392" w:rsidRPr="00485485">
        <w:rPr>
          <w:rFonts w:ascii="Arial" w:hAnsi="Arial" w:cs="Arial"/>
          <w:sz w:val="22"/>
          <w:szCs w:val="22"/>
        </w:rPr>
        <w:t>stá její výše po zániku smlouvy;</w:t>
      </w:r>
      <w:r w:rsidRPr="00485485">
        <w:rPr>
          <w:rFonts w:ascii="Arial" w:hAnsi="Arial" w:cs="Arial"/>
          <w:sz w:val="22"/>
          <w:szCs w:val="22"/>
        </w:rPr>
        <w:t xml:space="preserve"> </w:t>
      </w:r>
    </w:p>
    <w:p w14:paraId="7308FCCB" w14:textId="77777777" w:rsidR="00C95977" w:rsidRPr="00485485" w:rsidRDefault="00C95977" w:rsidP="003B2392">
      <w:pPr>
        <w:pStyle w:val="Odstavecseseznamem"/>
        <w:numPr>
          <w:ilvl w:val="0"/>
          <w:numId w:val="11"/>
        </w:numPr>
        <w:spacing w:before="120" w:after="120"/>
        <w:jc w:val="both"/>
        <w:rPr>
          <w:rFonts w:ascii="Arial" w:hAnsi="Arial" w:cs="Arial"/>
          <w:sz w:val="22"/>
          <w:szCs w:val="22"/>
        </w:rPr>
      </w:pPr>
      <w:r w:rsidRPr="00485485">
        <w:rPr>
          <w:rFonts w:ascii="Arial" w:hAnsi="Arial" w:cs="Arial"/>
          <w:sz w:val="22"/>
          <w:szCs w:val="22"/>
        </w:rPr>
        <w:t xml:space="preserve">závazky </w:t>
      </w:r>
      <w:r w:rsidR="00C709DF" w:rsidRPr="00485485">
        <w:rPr>
          <w:rFonts w:ascii="Arial" w:hAnsi="Arial" w:cs="Arial"/>
          <w:sz w:val="22"/>
          <w:szCs w:val="22"/>
        </w:rPr>
        <w:t>zhotovitele</w:t>
      </w:r>
      <w:r w:rsidRPr="00485485">
        <w:rPr>
          <w:rFonts w:ascii="Arial" w:hAnsi="Arial" w:cs="Arial"/>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sidRPr="00485485">
        <w:rPr>
          <w:rFonts w:ascii="Arial" w:hAnsi="Arial" w:cs="Arial"/>
          <w:sz w:val="22"/>
          <w:szCs w:val="22"/>
        </w:rPr>
        <w:t>zhotovitel</w:t>
      </w:r>
      <w:r w:rsidRPr="00485485">
        <w:rPr>
          <w:rFonts w:ascii="Arial" w:hAnsi="Arial" w:cs="Arial"/>
          <w:sz w:val="22"/>
          <w:szCs w:val="22"/>
        </w:rPr>
        <w:t xml:space="preserve"> do takového odstoupení realizoval</w:t>
      </w:r>
      <w:r w:rsidR="003B2392" w:rsidRPr="00485485">
        <w:rPr>
          <w:rFonts w:ascii="Arial" w:hAnsi="Arial" w:cs="Arial"/>
          <w:sz w:val="22"/>
          <w:szCs w:val="22"/>
        </w:rPr>
        <w:t>;</w:t>
      </w:r>
    </w:p>
    <w:p w14:paraId="3AD6F5ED" w14:textId="77777777" w:rsidR="00C95977" w:rsidRPr="00485485" w:rsidRDefault="00C95977" w:rsidP="003B2392">
      <w:pPr>
        <w:pStyle w:val="Odstavecseseznamem"/>
        <w:numPr>
          <w:ilvl w:val="0"/>
          <w:numId w:val="11"/>
        </w:numPr>
        <w:spacing w:before="120" w:after="120"/>
        <w:jc w:val="both"/>
        <w:rPr>
          <w:rFonts w:ascii="Arial" w:hAnsi="Arial" w:cs="Arial"/>
          <w:sz w:val="22"/>
          <w:szCs w:val="22"/>
        </w:rPr>
      </w:pPr>
      <w:r w:rsidRPr="00485485">
        <w:rPr>
          <w:rFonts w:ascii="Arial" w:hAnsi="Arial" w:cs="Arial"/>
          <w:sz w:val="22"/>
          <w:szCs w:val="22"/>
        </w:rPr>
        <w:t>odstoupí-li některá ze stran od smlouvy na základě ujednání z</w:t>
      </w:r>
      <w:r w:rsidR="00E04FCE" w:rsidRPr="00485485">
        <w:rPr>
          <w:rFonts w:ascii="Arial" w:hAnsi="Arial" w:cs="Arial"/>
          <w:sz w:val="22"/>
          <w:szCs w:val="22"/>
        </w:rPr>
        <w:t>e</w:t>
      </w:r>
      <w:r w:rsidRPr="00485485">
        <w:rPr>
          <w:rFonts w:ascii="Arial" w:hAnsi="Arial" w:cs="Arial"/>
          <w:sz w:val="22"/>
          <w:szCs w:val="22"/>
        </w:rPr>
        <w:t xml:space="preserve"> smlouvy vyplývajících, smluvní strany vypořádají své závazky z předmětné smlouvy takto:</w:t>
      </w:r>
    </w:p>
    <w:p w14:paraId="63A55A70" w14:textId="77777777" w:rsidR="00C95977" w:rsidRPr="00485485" w:rsidRDefault="00C709DF"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zhotovitel</w:t>
      </w:r>
      <w:r w:rsidR="00C95977" w:rsidRPr="00485485">
        <w:rPr>
          <w:rFonts w:ascii="Arial" w:hAnsi="Arial" w:cs="Arial"/>
          <w:sz w:val="22"/>
          <w:szCs w:val="22"/>
        </w:rPr>
        <w:t xml:space="preserve"> provede soupis všech provedených </w:t>
      </w:r>
      <w:r w:rsidRPr="00485485">
        <w:rPr>
          <w:rFonts w:ascii="Arial" w:hAnsi="Arial" w:cs="Arial"/>
          <w:sz w:val="22"/>
          <w:szCs w:val="22"/>
        </w:rPr>
        <w:t xml:space="preserve">služeb, </w:t>
      </w:r>
      <w:r w:rsidR="00C95977" w:rsidRPr="00485485">
        <w:rPr>
          <w:rFonts w:ascii="Arial" w:hAnsi="Arial" w:cs="Arial"/>
          <w:sz w:val="22"/>
          <w:szCs w:val="22"/>
        </w:rPr>
        <w:t>dodávek a prací oceněných dle</w:t>
      </w:r>
      <w:r w:rsidR="004F3AEA" w:rsidRPr="00485485">
        <w:rPr>
          <w:rFonts w:ascii="Arial" w:hAnsi="Arial" w:cs="Arial"/>
          <w:sz w:val="22"/>
          <w:szCs w:val="22"/>
        </w:rPr>
        <w:t> </w:t>
      </w:r>
      <w:r w:rsidR="00C95977" w:rsidRPr="00485485">
        <w:rPr>
          <w:rFonts w:ascii="Arial" w:hAnsi="Arial" w:cs="Arial"/>
          <w:sz w:val="22"/>
          <w:szCs w:val="22"/>
        </w:rPr>
        <w:t>způsobu, kterým je stanovena cena</w:t>
      </w:r>
      <w:r w:rsidRPr="00485485">
        <w:rPr>
          <w:rFonts w:ascii="Arial" w:hAnsi="Arial" w:cs="Arial"/>
          <w:sz w:val="22"/>
          <w:szCs w:val="22"/>
        </w:rPr>
        <w:t xml:space="preserve"> díla</w:t>
      </w:r>
      <w:r w:rsidR="00C95977" w:rsidRPr="00485485">
        <w:rPr>
          <w:rFonts w:ascii="Arial" w:hAnsi="Arial" w:cs="Arial"/>
          <w:sz w:val="22"/>
          <w:szCs w:val="22"/>
        </w:rPr>
        <w:t>;</w:t>
      </w:r>
    </w:p>
    <w:p w14:paraId="598B769E" w14:textId="77777777" w:rsidR="00C95977" w:rsidRPr="00485485" w:rsidRDefault="00C709DF"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zhotovitel</w:t>
      </w:r>
      <w:r w:rsidR="00C95977" w:rsidRPr="00485485">
        <w:rPr>
          <w:rFonts w:ascii="Arial" w:hAnsi="Arial" w:cs="Arial"/>
          <w:sz w:val="22"/>
          <w:szCs w:val="22"/>
        </w:rPr>
        <w:t xml:space="preserve"> provede finanční vyčíslení provedených </w:t>
      </w:r>
      <w:r w:rsidRPr="00485485">
        <w:rPr>
          <w:rFonts w:ascii="Arial" w:hAnsi="Arial" w:cs="Arial"/>
          <w:sz w:val="22"/>
          <w:szCs w:val="22"/>
        </w:rPr>
        <w:t xml:space="preserve">služeb, </w:t>
      </w:r>
      <w:r w:rsidR="00C95977" w:rsidRPr="00485485">
        <w:rPr>
          <w:rFonts w:ascii="Arial" w:hAnsi="Arial" w:cs="Arial"/>
          <w:sz w:val="22"/>
          <w:szCs w:val="22"/>
        </w:rPr>
        <w:t>dodávek a prací, poskytnutých záloh a zpracuje "dílčí konečnou fakturu";</w:t>
      </w:r>
    </w:p>
    <w:p w14:paraId="565275DF" w14:textId="77777777" w:rsidR="00C95977" w:rsidRPr="00485485" w:rsidRDefault="00C709DF"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zhotovitel</w:t>
      </w:r>
      <w:r w:rsidR="00C95977" w:rsidRPr="00485485">
        <w:rPr>
          <w:rFonts w:ascii="Arial" w:hAnsi="Arial" w:cs="Arial"/>
          <w:sz w:val="22"/>
          <w:szCs w:val="22"/>
        </w:rPr>
        <w:t xml:space="preserve"> vyzve </w:t>
      </w:r>
      <w:r w:rsidRPr="00485485">
        <w:rPr>
          <w:rFonts w:ascii="Arial" w:hAnsi="Arial" w:cs="Arial"/>
          <w:sz w:val="22"/>
          <w:szCs w:val="22"/>
        </w:rPr>
        <w:t>objednatele</w:t>
      </w:r>
      <w:r w:rsidR="00C95977" w:rsidRPr="00485485">
        <w:rPr>
          <w:rFonts w:ascii="Arial" w:hAnsi="Arial" w:cs="Arial"/>
          <w:sz w:val="22"/>
          <w:szCs w:val="22"/>
        </w:rPr>
        <w:t xml:space="preserve"> k "dílčímu předání plnění" a </w:t>
      </w:r>
      <w:r w:rsidRPr="00485485">
        <w:rPr>
          <w:rFonts w:ascii="Arial" w:hAnsi="Arial" w:cs="Arial"/>
          <w:sz w:val="22"/>
          <w:szCs w:val="22"/>
        </w:rPr>
        <w:t>objednatel</w:t>
      </w:r>
      <w:r w:rsidR="00C95977" w:rsidRPr="00485485">
        <w:rPr>
          <w:rFonts w:ascii="Arial" w:hAnsi="Arial" w:cs="Arial"/>
          <w:sz w:val="22"/>
          <w:szCs w:val="22"/>
        </w:rPr>
        <w:t xml:space="preserve"> je povinen do</w:t>
      </w:r>
      <w:r w:rsidR="004F3AEA" w:rsidRPr="00485485">
        <w:rPr>
          <w:rFonts w:ascii="Arial" w:hAnsi="Arial" w:cs="Arial"/>
          <w:sz w:val="22"/>
          <w:szCs w:val="22"/>
        </w:rPr>
        <w:t> </w:t>
      </w:r>
      <w:r w:rsidR="00C95977" w:rsidRPr="00485485">
        <w:rPr>
          <w:rFonts w:ascii="Arial" w:hAnsi="Arial" w:cs="Arial"/>
          <w:sz w:val="22"/>
          <w:szCs w:val="22"/>
        </w:rPr>
        <w:t>3</w:t>
      </w:r>
      <w:r w:rsidR="004F3AEA" w:rsidRPr="00485485">
        <w:rPr>
          <w:rFonts w:ascii="Arial" w:hAnsi="Arial" w:cs="Arial"/>
          <w:sz w:val="22"/>
          <w:szCs w:val="22"/>
        </w:rPr>
        <w:t> </w:t>
      </w:r>
      <w:r w:rsidR="00C95977" w:rsidRPr="00485485">
        <w:rPr>
          <w:rFonts w:ascii="Arial" w:hAnsi="Arial" w:cs="Arial"/>
          <w:sz w:val="22"/>
          <w:szCs w:val="22"/>
        </w:rPr>
        <w:t xml:space="preserve">dnů od obdržení vyzvání zahájit "dílčí přejímací řízení"; </w:t>
      </w:r>
    </w:p>
    <w:p w14:paraId="3480CA1F" w14:textId="77777777" w:rsidR="00C95977" w:rsidRPr="00485485" w:rsidRDefault="00F80864"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objednatel</w:t>
      </w:r>
      <w:r w:rsidR="00C95977" w:rsidRPr="00485485">
        <w:rPr>
          <w:rFonts w:ascii="Arial" w:hAnsi="Arial" w:cs="Arial"/>
          <w:sz w:val="22"/>
          <w:szCs w:val="22"/>
        </w:rPr>
        <w:t xml:space="preserve"> uhradí </w:t>
      </w:r>
      <w:r w:rsidRPr="00485485">
        <w:rPr>
          <w:rFonts w:ascii="Arial" w:hAnsi="Arial" w:cs="Arial"/>
          <w:sz w:val="22"/>
          <w:szCs w:val="22"/>
        </w:rPr>
        <w:t xml:space="preserve">zhotoviteli </w:t>
      </w:r>
      <w:r w:rsidR="00C95977" w:rsidRPr="00485485">
        <w:rPr>
          <w:rFonts w:ascii="Arial" w:hAnsi="Arial" w:cs="Arial"/>
          <w:sz w:val="22"/>
          <w:szCs w:val="22"/>
        </w:rPr>
        <w:t>provedené dodávky a práce do doby odstoupení od</w:t>
      </w:r>
      <w:r w:rsidR="004F3AEA" w:rsidRPr="00485485">
        <w:rPr>
          <w:rFonts w:ascii="Arial" w:hAnsi="Arial" w:cs="Arial"/>
          <w:sz w:val="22"/>
          <w:szCs w:val="22"/>
        </w:rPr>
        <w:t> </w:t>
      </w:r>
      <w:r w:rsidR="00C95977" w:rsidRPr="00485485">
        <w:rPr>
          <w:rFonts w:ascii="Arial" w:hAnsi="Arial" w:cs="Arial"/>
          <w:sz w:val="22"/>
          <w:szCs w:val="22"/>
        </w:rPr>
        <w:t>smlouvy na základě vystavené faktury.</w:t>
      </w:r>
    </w:p>
    <w:p w14:paraId="4BD6E67F" w14:textId="77777777" w:rsidR="00461276" w:rsidRPr="00485485" w:rsidRDefault="00C95977" w:rsidP="003B2392">
      <w:pPr>
        <w:pStyle w:val="Odstavecseseznamem"/>
        <w:numPr>
          <w:ilvl w:val="0"/>
          <w:numId w:val="10"/>
        </w:numPr>
        <w:spacing w:before="120" w:after="120"/>
        <w:ind w:left="426" w:hanging="426"/>
        <w:jc w:val="both"/>
        <w:rPr>
          <w:rFonts w:ascii="Arial" w:hAnsi="Arial" w:cs="Arial"/>
          <w:sz w:val="22"/>
          <w:szCs w:val="22"/>
        </w:rPr>
      </w:pPr>
      <w:r w:rsidRPr="00485485">
        <w:rPr>
          <w:rFonts w:ascii="Arial" w:hAnsi="Arial" w:cs="Arial"/>
          <w:sz w:val="22"/>
          <w:szCs w:val="22"/>
        </w:rPr>
        <w:t xml:space="preserve">V případě, že nedojde mezi </w:t>
      </w:r>
      <w:r w:rsidR="00F80864" w:rsidRPr="00485485">
        <w:rPr>
          <w:rFonts w:ascii="Arial" w:hAnsi="Arial" w:cs="Arial"/>
          <w:sz w:val="22"/>
          <w:szCs w:val="22"/>
        </w:rPr>
        <w:t>zhotovitelem</w:t>
      </w:r>
      <w:r w:rsidRPr="00485485">
        <w:rPr>
          <w:rFonts w:ascii="Arial" w:hAnsi="Arial" w:cs="Arial"/>
          <w:sz w:val="22"/>
          <w:szCs w:val="22"/>
        </w:rPr>
        <w:t xml:space="preserve"> a </w:t>
      </w:r>
      <w:r w:rsidR="00F80864" w:rsidRPr="00485485">
        <w:rPr>
          <w:rFonts w:ascii="Arial" w:hAnsi="Arial" w:cs="Arial"/>
          <w:sz w:val="22"/>
          <w:szCs w:val="22"/>
        </w:rPr>
        <w:t>objednatelem</w:t>
      </w:r>
      <w:r w:rsidRPr="00485485">
        <w:rPr>
          <w:rFonts w:ascii="Arial" w:hAnsi="Arial" w:cs="Arial"/>
          <w:sz w:val="22"/>
          <w:szCs w:val="22"/>
        </w:rPr>
        <w:t xml:space="preserve"> dle výše uvedeného v postupu ke shodě a</w:t>
      </w:r>
      <w:r w:rsidR="004F3AEA" w:rsidRPr="00485485">
        <w:rPr>
          <w:rFonts w:ascii="Arial" w:hAnsi="Arial" w:cs="Arial"/>
          <w:sz w:val="22"/>
          <w:szCs w:val="22"/>
        </w:rPr>
        <w:t> </w:t>
      </w:r>
      <w:r w:rsidRPr="00485485">
        <w:rPr>
          <w:rFonts w:ascii="Arial" w:hAnsi="Arial" w:cs="Arial"/>
          <w:sz w:val="22"/>
          <w:szCs w:val="22"/>
        </w:rPr>
        <w:t>písemné dohodě, bude postupováno dle čl. X</w:t>
      </w:r>
      <w:r w:rsidR="00ED2CC0" w:rsidRPr="00485485">
        <w:rPr>
          <w:rFonts w:ascii="Arial" w:hAnsi="Arial" w:cs="Arial"/>
          <w:sz w:val="22"/>
          <w:szCs w:val="22"/>
        </w:rPr>
        <w:t>I</w:t>
      </w:r>
      <w:r w:rsidR="00C67B5D" w:rsidRPr="00485485">
        <w:rPr>
          <w:rFonts w:ascii="Arial" w:hAnsi="Arial" w:cs="Arial"/>
          <w:sz w:val="22"/>
          <w:szCs w:val="22"/>
        </w:rPr>
        <w:t xml:space="preserve"> smlouvy.</w:t>
      </w:r>
    </w:p>
    <w:p w14:paraId="0E556ACF" w14:textId="77777777" w:rsidR="003B2392" w:rsidRPr="00485485" w:rsidRDefault="00DB644A" w:rsidP="003B2392">
      <w:pPr>
        <w:pStyle w:val="Nadpislnku"/>
        <w:numPr>
          <w:ilvl w:val="0"/>
          <w:numId w:val="0"/>
        </w:numPr>
        <w:rPr>
          <w:rFonts w:ascii="Arial" w:hAnsi="Arial" w:cs="Arial"/>
          <w:sz w:val="22"/>
          <w:szCs w:val="22"/>
        </w:rPr>
      </w:pPr>
      <w:r w:rsidRPr="00485485">
        <w:rPr>
          <w:rFonts w:ascii="Arial" w:hAnsi="Arial" w:cs="Arial"/>
        </w:rPr>
        <w:t>X</w:t>
      </w:r>
      <w:r w:rsidR="002F5825" w:rsidRPr="00485485">
        <w:rPr>
          <w:rFonts w:ascii="Arial" w:hAnsi="Arial" w:cs="Arial"/>
        </w:rPr>
        <w:t>I</w:t>
      </w:r>
      <w:r w:rsidR="003B2392" w:rsidRPr="00485485">
        <w:rPr>
          <w:rFonts w:ascii="Arial" w:hAnsi="Arial" w:cs="Arial"/>
        </w:rPr>
        <w:t>II</w:t>
      </w:r>
      <w:r w:rsidRPr="00485485">
        <w:rPr>
          <w:rFonts w:ascii="Arial" w:hAnsi="Arial" w:cs="Arial"/>
        </w:rPr>
        <w:t xml:space="preserve">. </w:t>
      </w:r>
      <w:r w:rsidR="00C95977" w:rsidRPr="00485485">
        <w:rPr>
          <w:rFonts w:ascii="Arial" w:hAnsi="Arial" w:cs="Arial"/>
        </w:rPr>
        <w:t>SPORY</w:t>
      </w:r>
    </w:p>
    <w:p w14:paraId="7DEF446A" w14:textId="77777777" w:rsidR="00C95977" w:rsidRPr="00485485" w:rsidRDefault="00C95977" w:rsidP="00E872C1">
      <w:pPr>
        <w:pStyle w:val="Odstavecseseznamem"/>
        <w:numPr>
          <w:ilvl w:val="0"/>
          <w:numId w:val="13"/>
        </w:numPr>
        <w:spacing w:before="120" w:after="120"/>
        <w:jc w:val="both"/>
        <w:rPr>
          <w:rFonts w:ascii="Arial" w:hAnsi="Arial" w:cs="Arial"/>
          <w:sz w:val="22"/>
          <w:szCs w:val="22"/>
        </w:rPr>
      </w:pPr>
      <w:r w:rsidRPr="00485485">
        <w:rPr>
          <w:rFonts w:ascii="Arial" w:hAnsi="Arial" w:cs="Arial"/>
          <w:sz w:val="22"/>
          <w:szCs w:val="22"/>
        </w:rPr>
        <w:t xml:space="preserve">Veškeré spory mezi </w:t>
      </w:r>
      <w:r w:rsidR="00DB644A" w:rsidRPr="00485485">
        <w:rPr>
          <w:rFonts w:ascii="Arial" w:hAnsi="Arial" w:cs="Arial"/>
          <w:sz w:val="22"/>
          <w:szCs w:val="22"/>
        </w:rPr>
        <w:t>s</w:t>
      </w:r>
      <w:r w:rsidRPr="00485485">
        <w:rPr>
          <w:rFonts w:ascii="Arial" w:hAnsi="Arial" w:cs="Arial"/>
          <w:sz w:val="22"/>
          <w:szCs w:val="22"/>
        </w:rPr>
        <w:t>mluvními stranami vzniklé z</w:t>
      </w:r>
      <w:r w:rsidR="00E04FCE" w:rsidRPr="00485485">
        <w:rPr>
          <w:rFonts w:ascii="Arial" w:hAnsi="Arial" w:cs="Arial"/>
          <w:sz w:val="22"/>
          <w:szCs w:val="22"/>
        </w:rPr>
        <w:t>e</w:t>
      </w:r>
      <w:r w:rsidRPr="00485485">
        <w:rPr>
          <w:rFonts w:ascii="Arial" w:hAnsi="Arial" w:cs="Arial"/>
          <w:sz w:val="22"/>
          <w:szCs w:val="22"/>
        </w:rPr>
        <w:t xml:space="preserve"> smlouvy</w:t>
      </w:r>
      <w:r w:rsidR="00DB644A" w:rsidRPr="00485485">
        <w:rPr>
          <w:rFonts w:ascii="Arial" w:hAnsi="Arial" w:cs="Arial"/>
          <w:sz w:val="22"/>
          <w:szCs w:val="22"/>
        </w:rPr>
        <w:t xml:space="preserve"> o dílo</w:t>
      </w:r>
      <w:r w:rsidRPr="00485485">
        <w:rPr>
          <w:rFonts w:ascii="Arial" w:hAnsi="Arial" w:cs="Arial"/>
          <w:sz w:val="22"/>
          <w:szCs w:val="22"/>
        </w:rPr>
        <w:t xml:space="preserve"> nebo v souvislosti s ní, budou řešeny</w:t>
      </w:r>
      <w:r w:rsidR="006A4E33" w:rsidRPr="00485485">
        <w:rPr>
          <w:rFonts w:ascii="Arial" w:hAnsi="Arial" w:cs="Arial"/>
          <w:sz w:val="22"/>
          <w:szCs w:val="22"/>
        </w:rPr>
        <w:t>,</w:t>
      </w:r>
      <w:r w:rsidRPr="00485485">
        <w:rPr>
          <w:rFonts w:ascii="Arial" w:hAnsi="Arial" w:cs="Arial"/>
          <w:sz w:val="22"/>
          <w:szCs w:val="22"/>
        </w:rPr>
        <w:t xml:space="preserve"> pokud možno nejprve smírně.</w:t>
      </w:r>
    </w:p>
    <w:p w14:paraId="7CD01D7D" w14:textId="28E6E7BF" w:rsidR="00455061" w:rsidRPr="003B0B2B" w:rsidRDefault="00C95977" w:rsidP="003B0B2B">
      <w:pPr>
        <w:pStyle w:val="Odstavecseseznamem"/>
        <w:numPr>
          <w:ilvl w:val="0"/>
          <w:numId w:val="13"/>
        </w:numPr>
        <w:spacing w:before="120" w:after="480"/>
        <w:ind w:left="357" w:hanging="357"/>
        <w:jc w:val="both"/>
        <w:rPr>
          <w:rFonts w:ascii="Arial" w:hAnsi="Arial" w:cs="Arial"/>
          <w:sz w:val="22"/>
          <w:szCs w:val="22"/>
        </w:rPr>
      </w:pPr>
      <w:r w:rsidRPr="00485485">
        <w:rPr>
          <w:rFonts w:ascii="Arial" w:hAnsi="Arial" w:cs="Arial"/>
          <w:sz w:val="22"/>
          <w:szCs w:val="22"/>
        </w:rPr>
        <w:t>Jakýkoli spor vzniklý z</w:t>
      </w:r>
      <w:r w:rsidR="00E04FCE" w:rsidRPr="00485485">
        <w:rPr>
          <w:rFonts w:ascii="Arial" w:hAnsi="Arial" w:cs="Arial"/>
          <w:sz w:val="22"/>
          <w:szCs w:val="22"/>
        </w:rPr>
        <w:t>e</w:t>
      </w:r>
      <w:r w:rsidRPr="00485485">
        <w:rPr>
          <w:rFonts w:ascii="Arial" w:hAnsi="Arial" w:cs="Arial"/>
          <w:sz w:val="22"/>
          <w:szCs w:val="22"/>
        </w:rPr>
        <w:t xml:space="preserve">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sidRPr="00485485">
        <w:rPr>
          <w:rFonts w:ascii="Arial" w:hAnsi="Arial" w:cs="Arial"/>
          <w:sz w:val="22"/>
          <w:szCs w:val="22"/>
        </w:rPr>
        <w:t>objednatele</w:t>
      </w:r>
      <w:r w:rsidRPr="00485485">
        <w:rPr>
          <w:rFonts w:ascii="Arial" w:hAnsi="Arial" w:cs="Arial"/>
          <w:sz w:val="22"/>
          <w:szCs w:val="22"/>
        </w:rPr>
        <w:t>.</w:t>
      </w:r>
    </w:p>
    <w:p w14:paraId="57084356" w14:textId="77777777" w:rsidR="00DB47C9" w:rsidRPr="00485485" w:rsidRDefault="008D778D" w:rsidP="008D778D">
      <w:pPr>
        <w:pStyle w:val="Nadpislnku"/>
        <w:numPr>
          <w:ilvl w:val="0"/>
          <w:numId w:val="0"/>
        </w:numPr>
        <w:rPr>
          <w:rFonts w:ascii="Arial" w:hAnsi="Arial" w:cs="Arial"/>
        </w:rPr>
      </w:pPr>
      <w:r w:rsidRPr="00485485">
        <w:rPr>
          <w:rFonts w:ascii="Arial" w:hAnsi="Arial" w:cs="Arial"/>
        </w:rPr>
        <w:t>XI</w:t>
      </w:r>
      <w:r w:rsidR="003B2392" w:rsidRPr="00485485">
        <w:rPr>
          <w:rFonts w:ascii="Arial" w:hAnsi="Arial" w:cs="Arial"/>
        </w:rPr>
        <w:t>V</w:t>
      </w:r>
      <w:r w:rsidRPr="00485485">
        <w:rPr>
          <w:rFonts w:ascii="Arial" w:hAnsi="Arial" w:cs="Arial"/>
        </w:rPr>
        <w:t xml:space="preserve">. </w:t>
      </w:r>
      <w:r w:rsidR="00DB47C9" w:rsidRPr="00485485">
        <w:rPr>
          <w:rFonts w:ascii="Arial" w:hAnsi="Arial" w:cs="Arial"/>
        </w:rPr>
        <w:t>VYŠŠÍ MOC</w:t>
      </w:r>
    </w:p>
    <w:p w14:paraId="730C2F0D" w14:textId="0FA73089" w:rsidR="00DB47C9" w:rsidRPr="00485485" w:rsidRDefault="00DB47C9" w:rsidP="00DB47C9">
      <w:pPr>
        <w:pStyle w:val="Odstavecseseznamem"/>
        <w:numPr>
          <w:ilvl w:val="0"/>
          <w:numId w:val="44"/>
        </w:numPr>
        <w:spacing w:before="120" w:after="120"/>
        <w:jc w:val="both"/>
        <w:rPr>
          <w:rFonts w:ascii="Arial" w:hAnsi="Arial" w:cs="Arial"/>
          <w:sz w:val="22"/>
          <w:szCs w:val="22"/>
        </w:rPr>
      </w:pPr>
      <w:r w:rsidRPr="00485485">
        <w:rPr>
          <w:rFonts w:ascii="Arial" w:hAnsi="Arial" w:cs="Arial"/>
          <w:sz w:val="22"/>
          <w:szCs w:val="22"/>
        </w:rPr>
        <w:t xml:space="preserve">Za případy vyšší moci jsou považovány takové neobvyklé okolnosti, které brání trvale nebo dočasné plnění </w:t>
      </w:r>
      <w:r w:rsidR="003B0B2B">
        <w:rPr>
          <w:rFonts w:ascii="Arial" w:hAnsi="Arial" w:cs="Arial"/>
          <w:sz w:val="22"/>
          <w:szCs w:val="22"/>
        </w:rPr>
        <w:t>s</w:t>
      </w:r>
      <w:r w:rsidRPr="00485485">
        <w:rPr>
          <w:rFonts w:ascii="Arial" w:hAnsi="Arial" w:cs="Arial"/>
          <w:sz w:val="22"/>
          <w:szCs w:val="22"/>
        </w:rPr>
        <w:t xml:space="preserve">mlouvou stanovených povinností, které nastanou po nabytí platnosti </w:t>
      </w:r>
      <w:r w:rsidR="003B0B2B">
        <w:rPr>
          <w:rFonts w:ascii="Arial" w:hAnsi="Arial" w:cs="Arial"/>
          <w:sz w:val="22"/>
          <w:szCs w:val="22"/>
        </w:rPr>
        <w:t>s</w:t>
      </w:r>
      <w:r w:rsidRPr="00485485">
        <w:rPr>
          <w:rFonts w:ascii="Arial" w:hAnsi="Arial" w:cs="Arial"/>
          <w:sz w:val="22"/>
          <w:szCs w:val="22"/>
        </w:rPr>
        <w:t xml:space="preserve">mlouvy a které nemohly být ani </w:t>
      </w:r>
      <w:r w:rsidR="003B0B2B">
        <w:rPr>
          <w:rFonts w:ascii="Arial" w:hAnsi="Arial" w:cs="Arial"/>
          <w:sz w:val="22"/>
          <w:szCs w:val="22"/>
        </w:rPr>
        <w:t>o</w:t>
      </w:r>
      <w:r w:rsidRPr="00485485">
        <w:rPr>
          <w:rFonts w:ascii="Arial" w:hAnsi="Arial" w:cs="Arial"/>
          <w:sz w:val="22"/>
          <w:szCs w:val="22"/>
        </w:rPr>
        <w:t xml:space="preserve">bjednateli, ani </w:t>
      </w:r>
      <w:r w:rsidR="003B0B2B">
        <w:rPr>
          <w:rFonts w:ascii="Arial" w:hAnsi="Arial" w:cs="Arial"/>
          <w:sz w:val="22"/>
          <w:szCs w:val="22"/>
        </w:rPr>
        <w:t>z</w:t>
      </w:r>
      <w:r w:rsidRPr="00485485">
        <w:rPr>
          <w:rFonts w:ascii="Arial" w:hAnsi="Arial" w:cs="Arial"/>
          <w:sz w:val="22"/>
          <w:szCs w:val="22"/>
        </w:rPr>
        <w:t xml:space="preserve">hotoviteli objektivně předvídány nebo odvráceny. </w:t>
      </w:r>
    </w:p>
    <w:p w14:paraId="35760CBF" w14:textId="1BFDA0AF" w:rsidR="00DB47C9" w:rsidRPr="00485485" w:rsidRDefault="00DB47C9" w:rsidP="00DB47C9">
      <w:pPr>
        <w:pStyle w:val="Odstavecseseznamem"/>
        <w:numPr>
          <w:ilvl w:val="0"/>
          <w:numId w:val="44"/>
        </w:numPr>
        <w:spacing w:before="120" w:after="120"/>
        <w:jc w:val="both"/>
        <w:rPr>
          <w:rFonts w:ascii="Arial" w:hAnsi="Arial" w:cs="Arial"/>
          <w:sz w:val="22"/>
          <w:szCs w:val="22"/>
        </w:rPr>
      </w:pPr>
      <w:r w:rsidRPr="00485485">
        <w:rPr>
          <w:rFonts w:ascii="Arial" w:hAnsi="Arial" w:cs="Arial"/>
          <w:sz w:val="22"/>
          <w:szCs w:val="22"/>
        </w:rPr>
        <w:t xml:space="preserve">Smluvní strana, které je tímto znemožněno plnění smluvních povinností, bude neprodleně informovat při vzniku takových okolností druhou </w:t>
      </w:r>
      <w:r w:rsidR="003B0B2B">
        <w:rPr>
          <w:rFonts w:ascii="Arial" w:hAnsi="Arial" w:cs="Arial"/>
          <w:sz w:val="22"/>
          <w:szCs w:val="22"/>
        </w:rPr>
        <w:t>s</w:t>
      </w:r>
      <w:r w:rsidRPr="00485485">
        <w:rPr>
          <w:rFonts w:ascii="Arial" w:hAnsi="Arial" w:cs="Arial"/>
          <w:sz w:val="22"/>
          <w:szCs w:val="22"/>
        </w:rPr>
        <w:t xml:space="preserve">mluvní stranu a předloží jí o tom vhodné doklady, příp. informace, že mají tyto okolnosti podstatný vliv na plnění smluvních povinností. </w:t>
      </w:r>
    </w:p>
    <w:p w14:paraId="4D86CA49" w14:textId="57CF9F3D" w:rsidR="003B0B2B" w:rsidRPr="00485485" w:rsidRDefault="00DB47C9" w:rsidP="003B0B2B">
      <w:pPr>
        <w:pStyle w:val="Odstavecseseznamem"/>
        <w:numPr>
          <w:ilvl w:val="0"/>
          <w:numId w:val="13"/>
        </w:numPr>
        <w:spacing w:before="120" w:after="480"/>
        <w:ind w:left="357" w:hanging="357"/>
        <w:jc w:val="both"/>
        <w:rPr>
          <w:rFonts w:ascii="Arial" w:hAnsi="Arial" w:cs="Arial"/>
          <w:sz w:val="22"/>
          <w:szCs w:val="22"/>
        </w:rPr>
      </w:pPr>
      <w:r w:rsidRPr="00485485">
        <w:rPr>
          <w:rFonts w:ascii="Arial" w:hAnsi="Arial" w:cs="Arial"/>
          <w:sz w:val="22"/>
          <w:szCs w:val="22"/>
        </w:rPr>
        <w:t xml:space="preserve">V případě, že působení vyšší moci trvá déle než 90 dní, vyjasní si obě </w:t>
      </w:r>
      <w:r w:rsidR="003B0B2B">
        <w:rPr>
          <w:rFonts w:ascii="Arial" w:hAnsi="Arial" w:cs="Arial"/>
          <w:sz w:val="22"/>
          <w:szCs w:val="22"/>
        </w:rPr>
        <w:t>s</w:t>
      </w:r>
      <w:r w:rsidRPr="00485485">
        <w:rPr>
          <w:rFonts w:ascii="Arial" w:hAnsi="Arial" w:cs="Arial"/>
          <w:sz w:val="22"/>
          <w:szCs w:val="22"/>
        </w:rPr>
        <w:t xml:space="preserve">mluvní strany další provádění předmětu plnění, resp. změnu dodatkem k této </w:t>
      </w:r>
      <w:r w:rsidR="003B0B2B">
        <w:rPr>
          <w:rFonts w:ascii="Arial" w:hAnsi="Arial" w:cs="Arial"/>
          <w:sz w:val="22"/>
          <w:szCs w:val="22"/>
        </w:rPr>
        <w:t>s</w:t>
      </w:r>
      <w:r w:rsidRPr="00485485">
        <w:rPr>
          <w:rFonts w:ascii="Arial" w:hAnsi="Arial" w:cs="Arial"/>
          <w:sz w:val="22"/>
          <w:szCs w:val="22"/>
        </w:rPr>
        <w:t>mlouvě.</w:t>
      </w:r>
    </w:p>
    <w:p w14:paraId="1D20D777" w14:textId="77777777" w:rsidR="000D1881" w:rsidRPr="00485485" w:rsidRDefault="00DB644A" w:rsidP="00015F8D">
      <w:pPr>
        <w:pStyle w:val="Nadpis4"/>
        <w:rPr>
          <w:rFonts w:ascii="Arial" w:hAnsi="Arial" w:cs="Arial"/>
          <w:sz w:val="22"/>
          <w:u w:val="single"/>
        </w:rPr>
      </w:pPr>
      <w:r w:rsidRPr="00485485">
        <w:rPr>
          <w:rFonts w:ascii="Arial" w:hAnsi="Arial" w:cs="Arial"/>
          <w:sz w:val="22"/>
          <w:u w:val="single"/>
        </w:rPr>
        <w:t>X</w:t>
      </w:r>
      <w:r w:rsidR="003B2392" w:rsidRPr="00485485">
        <w:rPr>
          <w:rFonts w:ascii="Arial" w:hAnsi="Arial" w:cs="Arial"/>
          <w:sz w:val="22"/>
          <w:u w:val="single"/>
        </w:rPr>
        <w:t>V</w:t>
      </w:r>
      <w:r w:rsidR="00C4170E" w:rsidRPr="00485485">
        <w:rPr>
          <w:rFonts w:ascii="Arial" w:hAnsi="Arial" w:cs="Arial"/>
          <w:sz w:val="22"/>
          <w:u w:val="single"/>
        </w:rPr>
        <w:t>. DODATKY A ZMĚNY SMLOUVY</w:t>
      </w:r>
    </w:p>
    <w:p w14:paraId="0FF6AF2C" w14:textId="77777777" w:rsidR="000D1881" w:rsidRPr="00485485" w:rsidRDefault="000D1881" w:rsidP="00015F8D">
      <w:pPr>
        <w:pStyle w:val="Zkladntextodsazen"/>
        <w:rPr>
          <w:rFonts w:ascii="Arial" w:hAnsi="Arial" w:cs="Arial"/>
          <w:i w:val="0"/>
        </w:rPr>
      </w:pPr>
    </w:p>
    <w:p w14:paraId="05AAF4A5" w14:textId="77777777" w:rsidR="00DB644A" w:rsidRPr="00485485" w:rsidRDefault="000D1881" w:rsidP="00E872C1">
      <w:pPr>
        <w:pStyle w:val="Zkladntextodsazen"/>
        <w:numPr>
          <w:ilvl w:val="0"/>
          <w:numId w:val="16"/>
        </w:numPr>
        <w:ind w:left="426"/>
        <w:rPr>
          <w:rFonts w:ascii="Arial" w:hAnsi="Arial" w:cs="Arial"/>
          <w:i w:val="0"/>
        </w:rPr>
      </w:pPr>
      <w:r w:rsidRPr="00485485">
        <w:rPr>
          <w:rFonts w:ascii="Arial" w:hAnsi="Arial" w:cs="Arial"/>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A780043" w14:textId="77777777" w:rsidR="00677ED9" w:rsidRPr="00485485" w:rsidRDefault="00677ED9" w:rsidP="00677ED9">
      <w:pPr>
        <w:pStyle w:val="Zkladntextodsazen"/>
        <w:ind w:left="426"/>
        <w:rPr>
          <w:rFonts w:ascii="Arial" w:hAnsi="Arial" w:cs="Arial"/>
          <w:i w:val="0"/>
        </w:rPr>
      </w:pPr>
    </w:p>
    <w:p w14:paraId="23CE7FED" w14:textId="77777777" w:rsidR="00015F8D" w:rsidRPr="00485485" w:rsidRDefault="00015F8D" w:rsidP="00015F8D">
      <w:pPr>
        <w:rPr>
          <w:rFonts w:ascii="Arial" w:hAnsi="Arial" w:cs="Arial"/>
          <w:sz w:val="22"/>
        </w:rPr>
      </w:pPr>
    </w:p>
    <w:p w14:paraId="440E6C42" w14:textId="77777777" w:rsidR="000D1881" w:rsidRPr="00485485" w:rsidRDefault="00DB644A" w:rsidP="00015F8D">
      <w:pPr>
        <w:pStyle w:val="Nadpis5"/>
        <w:rPr>
          <w:rFonts w:ascii="Arial" w:hAnsi="Arial" w:cs="Arial"/>
          <w:sz w:val="22"/>
          <w:u w:val="single"/>
        </w:rPr>
      </w:pPr>
      <w:r w:rsidRPr="00485485">
        <w:rPr>
          <w:rFonts w:ascii="Arial" w:hAnsi="Arial" w:cs="Arial"/>
          <w:sz w:val="22"/>
          <w:u w:val="single"/>
        </w:rPr>
        <w:t>X</w:t>
      </w:r>
      <w:r w:rsidR="008D778D" w:rsidRPr="00485485">
        <w:rPr>
          <w:rFonts w:ascii="Arial" w:hAnsi="Arial" w:cs="Arial"/>
          <w:sz w:val="22"/>
          <w:u w:val="single"/>
        </w:rPr>
        <w:t>V</w:t>
      </w:r>
      <w:r w:rsidR="003B2392" w:rsidRPr="00485485">
        <w:rPr>
          <w:rFonts w:ascii="Arial" w:hAnsi="Arial" w:cs="Arial"/>
          <w:sz w:val="22"/>
          <w:u w:val="single"/>
        </w:rPr>
        <w:t>I</w:t>
      </w:r>
      <w:r w:rsidR="00C4170E" w:rsidRPr="00485485">
        <w:rPr>
          <w:rFonts w:ascii="Arial" w:hAnsi="Arial" w:cs="Arial"/>
          <w:sz w:val="22"/>
          <w:u w:val="single"/>
        </w:rPr>
        <w:t>. ZÁVĚREČNÁ USTANOVENÍ</w:t>
      </w:r>
    </w:p>
    <w:p w14:paraId="785BEC8D" w14:textId="77777777" w:rsidR="000D1881" w:rsidRPr="00485485" w:rsidRDefault="000D1881" w:rsidP="00015F8D">
      <w:pPr>
        <w:pStyle w:val="Textvbloku"/>
        <w:keepNext/>
        <w:rPr>
          <w:rFonts w:ascii="Arial" w:hAnsi="Arial" w:cs="Arial"/>
          <w:sz w:val="22"/>
        </w:rPr>
      </w:pPr>
    </w:p>
    <w:p w14:paraId="798ECF7C" w14:textId="77777777" w:rsidR="00036EF2" w:rsidRPr="00485485" w:rsidRDefault="00696CFB" w:rsidP="000A291A">
      <w:pPr>
        <w:pStyle w:val="Textvbloku"/>
        <w:numPr>
          <w:ilvl w:val="0"/>
          <w:numId w:val="1"/>
        </w:numPr>
        <w:tabs>
          <w:tab w:val="clear" w:pos="360"/>
          <w:tab w:val="num" w:pos="502"/>
        </w:tabs>
        <w:ind w:left="426" w:hanging="284"/>
        <w:rPr>
          <w:rFonts w:ascii="Arial" w:hAnsi="Arial" w:cs="Arial"/>
          <w:sz w:val="22"/>
        </w:rPr>
      </w:pPr>
      <w:r w:rsidRPr="00485485">
        <w:rPr>
          <w:rFonts w:ascii="Arial" w:hAnsi="Arial" w:cs="Arial"/>
          <w:sz w:val="22"/>
          <w:szCs w:val="22"/>
        </w:rPr>
        <w:t>S</w:t>
      </w:r>
      <w:r w:rsidR="00036EF2" w:rsidRPr="00485485">
        <w:rPr>
          <w:rFonts w:ascii="Arial" w:hAnsi="Arial" w:cs="Arial"/>
          <w:sz w:val="22"/>
          <w:szCs w:val="22"/>
        </w:rPr>
        <w:t>oučást této smlouvy představují následující přílohy</w:t>
      </w:r>
      <w:r w:rsidR="00C4170E" w:rsidRPr="00485485">
        <w:rPr>
          <w:rFonts w:ascii="Arial" w:hAnsi="Arial" w:cs="Arial"/>
          <w:sz w:val="22"/>
          <w:szCs w:val="22"/>
        </w:rPr>
        <w:t>:</w:t>
      </w:r>
    </w:p>
    <w:p w14:paraId="76BAC865" w14:textId="77777777"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příloha č. 1 - Strukturovaná cenová nabídka (položkový rozpočet)</w:t>
      </w:r>
    </w:p>
    <w:p w14:paraId="76A6D0BC" w14:textId="77777777"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 xml:space="preserve">příloha č. 2 - Mapový podklad </w:t>
      </w:r>
    </w:p>
    <w:p w14:paraId="78A2BAD9" w14:textId="77777777"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příloha č. 3 - Soupis ploch (výměry)</w:t>
      </w:r>
    </w:p>
    <w:p w14:paraId="15E70F18" w14:textId="77777777"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příloha č. 4 - Popis standardizovaných výstupů při údržbě prvků ÚSES a krajinné zeleně</w:t>
      </w:r>
    </w:p>
    <w:p w14:paraId="5C3AD3B9" w14:textId="77777777" w:rsidR="00DF25A3" w:rsidRPr="00485485" w:rsidRDefault="00DF25A3" w:rsidP="00DF25A3">
      <w:pPr>
        <w:pStyle w:val="Textvbloku"/>
        <w:spacing w:after="120"/>
        <w:ind w:left="426" w:right="-91"/>
        <w:rPr>
          <w:rFonts w:ascii="Arial" w:hAnsi="Arial" w:cs="Arial"/>
          <w:sz w:val="20"/>
        </w:rPr>
      </w:pPr>
      <w:r w:rsidRPr="00485485">
        <w:rPr>
          <w:rFonts w:ascii="Arial" w:hAnsi="Arial" w:cs="Arial"/>
          <w:sz w:val="20"/>
        </w:rPr>
        <w:t>příloha č. 5 - Závazné termíny technologických cyklů při údržbě prvků ÚSES a krajinné zeleně</w:t>
      </w:r>
    </w:p>
    <w:p w14:paraId="57D94F66" w14:textId="64091B9E" w:rsidR="0000494E" w:rsidRPr="00C276B7" w:rsidRDefault="0089341E" w:rsidP="000A291A">
      <w:pPr>
        <w:pStyle w:val="Textvbloku"/>
        <w:numPr>
          <w:ilvl w:val="0"/>
          <w:numId w:val="1"/>
        </w:numPr>
        <w:tabs>
          <w:tab w:val="clear" w:pos="360"/>
        </w:tabs>
        <w:spacing w:after="120"/>
        <w:ind w:left="426" w:right="-91" w:hanging="284"/>
        <w:rPr>
          <w:rFonts w:ascii="Arial" w:hAnsi="Arial" w:cs="Arial"/>
          <w:color w:val="000000"/>
          <w:w w:val="0"/>
          <w:sz w:val="22"/>
          <w:szCs w:val="22"/>
        </w:rPr>
      </w:pPr>
      <w:r w:rsidRPr="00485485">
        <w:rPr>
          <w:rFonts w:ascii="Arial" w:eastAsia="ヒラギノ角ゴ Pro W3" w:hAnsi="Arial" w:cs="Arial"/>
          <w:sz w:val="22"/>
          <w:szCs w:val="22"/>
        </w:rPr>
        <w:t xml:space="preserve">Smluvní strany výslovně souhlasí s tím, že tato smlouva může být bez jakéhokoliv omezení zveřejněna na oficiálních internetových stránkách </w:t>
      </w:r>
      <w:r w:rsidR="007F1991" w:rsidRPr="00485485">
        <w:rPr>
          <w:rFonts w:ascii="Arial" w:eastAsia="ヒラギノ角ゴ Pro W3" w:hAnsi="Arial" w:cs="Arial"/>
          <w:sz w:val="22"/>
          <w:szCs w:val="22"/>
        </w:rPr>
        <w:t xml:space="preserve">objednatele </w:t>
      </w:r>
      <w:r w:rsidRPr="00485485">
        <w:rPr>
          <w:rFonts w:ascii="Arial" w:eastAsia="ヒラギノ角ゴ Pro W3" w:hAnsi="Arial" w:cs="Arial"/>
          <w:sz w:val="22"/>
          <w:szCs w:val="22"/>
        </w:rPr>
        <w:t xml:space="preserve">případně na dalších internetových stránkách. Souhlas se zveřejněním se týká i případných osobních údajů uvedených v této smlouvě, kdy je tento odstavec </w:t>
      </w:r>
      <w:r w:rsidR="003B0B2B">
        <w:rPr>
          <w:rFonts w:ascii="Arial" w:eastAsia="ヒラギノ角ゴ Pro W3" w:hAnsi="Arial" w:cs="Arial"/>
          <w:sz w:val="22"/>
          <w:szCs w:val="22"/>
        </w:rPr>
        <w:t>s</w:t>
      </w:r>
      <w:r w:rsidRPr="00485485">
        <w:rPr>
          <w:rFonts w:ascii="Arial" w:eastAsia="ヒラギノ角ゴ Pro W3" w:hAnsi="Arial" w:cs="Arial"/>
          <w:sz w:val="22"/>
          <w:szCs w:val="22"/>
        </w:rPr>
        <w:t xml:space="preserve">mluvními stranami brán jako souhlas se zpracováním osobních údajů ve smyslu nařízení GDPR a zákona č. 110/2019 Sb., </w:t>
      </w:r>
      <w:r w:rsidR="00C4170E" w:rsidRPr="00485485">
        <w:rPr>
          <w:rFonts w:ascii="Arial" w:eastAsia="ヒラギノ角ゴ Pro W3" w:hAnsi="Arial" w:cs="Arial"/>
          <w:sz w:val="22"/>
          <w:szCs w:val="22"/>
        </w:rPr>
        <w:br/>
      </w:r>
      <w:r w:rsidRPr="00485485">
        <w:rPr>
          <w:rFonts w:ascii="Arial" w:eastAsia="ヒラギノ角ゴ Pro W3" w:hAnsi="Arial" w:cs="Arial"/>
          <w:sz w:val="22"/>
          <w:szCs w:val="22"/>
        </w:rPr>
        <w:t xml:space="preserve">o zpracování osobních údajů, ve znění pozdějších předpisů, a tedy </w:t>
      </w:r>
      <w:r w:rsidR="003B0B2B">
        <w:rPr>
          <w:rFonts w:ascii="Arial" w:eastAsia="ヒラギノ角ゴ Pro W3" w:hAnsi="Arial" w:cs="Arial"/>
          <w:sz w:val="22"/>
          <w:szCs w:val="22"/>
        </w:rPr>
        <w:t>o</w:t>
      </w:r>
      <w:r w:rsidRPr="00485485">
        <w:rPr>
          <w:rFonts w:ascii="Arial" w:eastAsia="ヒラギノ角ゴ Pro W3" w:hAnsi="Arial" w:cs="Arial"/>
          <w:sz w:val="22"/>
          <w:szCs w:val="22"/>
        </w:rPr>
        <w:t>bjednatel má mimo jiné právo uchovávat a zveřejňovat osobní údaje v této smlouvě obsažené</w:t>
      </w:r>
      <w:r w:rsidR="007F1991" w:rsidRPr="00485485">
        <w:rPr>
          <w:rFonts w:ascii="Arial" w:eastAsia="ヒラギノ角ゴ Pro W3" w:hAnsi="Arial" w:cs="Arial"/>
          <w:sz w:val="22"/>
          <w:szCs w:val="22"/>
        </w:rPr>
        <w:t xml:space="preserve">. Podrobné informace </w:t>
      </w:r>
      <w:r w:rsidR="00C4170E" w:rsidRPr="00485485">
        <w:rPr>
          <w:rFonts w:ascii="Arial" w:eastAsia="ヒラギノ角ゴ Pro W3" w:hAnsi="Arial" w:cs="Arial"/>
          <w:sz w:val="22"/>
          <w:szCs w:val="22"/>
        </w:rPr>
        <w:br/>
      </w:r>
      <w:r w:rsidR="007F1991" w:rsidRPr="00485485">
        <w:rPr>
          <w:rFonts w:ascii="Arial" w:eastAsia="ヒラギノ角ゴ Pro W3" w:hAnsi="Arial" w:cs="Arial"/>
          <w:sz w:val="22"/>
          <w:szCs w:val="22"/>
        </w:rPr>
        <w:t xml:space="preserve">o zpracovávání osobních údajů objednatelem jsou k dispozici na webové stránce: http://www.tsub.cz/informace. </w:t>
      </w:r>
      <w:r w:rsidR="00D904E7" w:rsidRPr="00485485">
        <w:rPr>
          <w:rFonts w:ascii="Arial" w:eastAsia="ヒラギノ角ゴ Pro W3" w:hAnsi="Arial" w:cs="Arial"/>
          <w:sz w:val="22"/>
          <w:szCs w:val="22"/>
        </w:rPr>
        <w:t xml:space="preserve">TSUB, příspěvková organizace zašle tuto smlouvu správci registru smluv k uveřejnění bez zbytečného odkladu, nejpozději však do 30 dnů ode dne uzavření </w:t>
      </w:r>
      <w:r w:rsidR="003B0B2B">
        <w:rPr>
          <w:rFonts w:ascii="Arial" w:eastAsia="ヒラギノ角ゴ Pro W3" w:hAnsi="Arial" w:cs="Arial"/>
          <w:sz w:val="22"/>
          <w:szCs w:val="22"/>
        </w:rPr>
        <w:t>s</w:t>
      </w:r>
      <w:r w:rsidR="00D904E7" w:rsidRPr="00485485">
        <w:rPr>
          <w:rFonts w:ascii="Arial" w:eastAsia="ヒラギノ角ゴ Pro W3" w:hAnsi="Arial" w:cs="Arial"/>
          <w:sz w:val="22"/>
          <w:szCs w:val="22"/>
        </w:rPr>
        <w:t>mlouvy</w:t>
      </w:r>
      <w:r w:rsidR="0000494E" w:rsidRPr="00485485">
        <w:rPr>
          <w:rFonts w:ascii="Arial" w:hAnsi="Arial" w:cs="Arial"/>
          <w:color w:val="000000"/>
          <w:w w:val="0"/>
          <w:sz w:val="22"/>
          <w:szCs w:val="22"/>
        </w:rPr>
        <w:t xml:space="preserve">. </w:t>
      </w:r>
      <w:r w:rsidR="00DB100A" w:rsidRPr="00485485">
        <w:rPr>
          <w:rFonts w:ascii="Arial" w:hAnsi="Arial" w:cs="Arial"/>
          <w:i/>
          <w:sz w:val="22"/>
          <w:szCs w:val="22"/>
        </w:rPr>
        <w:t xml:space="preserve"> </w:t>
      </w:r>
    </w:p>
    <w:p w14:paraId="46C7EB2C" w14:textId="77777777" w:rsidR="00C276B7" w:rsidRPr="00C276B7" w:rsidRDefault="00C276B7" w:rsidP="00C276B7">
      <w:pPr>
        <w:pStyle w:val="Textvbloku"/>
        <w:numPr>
          <w:ilvl w:val="0"/>
          <w:numId w:val="1"/>
        </w:numPr>
        <w:tabs>
          <w:tab w:val="clear" w:pos="360"/>
        </w:tabs>
        <w:spacing w:after="120"/>
        <w:ind w:left="426" w:right="-91" w:hanging="284"/>
        <w:rPr>
          <w:rFonts w:ascii="Arial" w:hAnsi="Arial" w:cs="Arial"/>
          <w:color w:val="000000"/>
          <w:w w:val="0"/>
          <w:sz w:val="22"/>
        </w:rPr>
      </w:pPr>
      <w:r w:rsidRPr="00C276B7">
        <w:rPr>
          <w:rFonts w:ascii="Arial" w:hAnsi="Arial" w:cs="Arial"/>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Smlouvu a </w:t>
      </w:r>
      <w:r w:rsidRPr="00C276B7">
        <w:rPr>
          <w:rFonts w:ascii="Arial" w:hAnsi="Arial" w:cs="Arial"/>
          <w:color w:val="000000"/>
          <w:w w:val="0"/>
          <w:sz w:val="22"/>
        </w:rPr>
        <w:t>veškeré její dodatky ve lhůtě stanovené citovaným zákonem zašle k uveřejnění objednatel.</w:t>
      </w:r>
    </w:p>
    <w:p w14:paraId="7E95DF22" w14:textId="77777777" w:rsidR="00CE0D9B" w:rsidRPr="00485485" w:rsidRDefault="00C64BAC" w:rsidP="00854A62">
      <w:pPr>
        <w:pStyle w:val="Textkomente"/>
        <w:numPr>
          <w:ilvl w:val="0"/>
          <w:numId w:val="1"/>
        </w:numPr>
        <w:tabs>
          <w:tab w:val="clear" w:pos="360"/>
        </w:tabs>
        <w:spacing w:after="120"/>
        <w:ind w:left="426" w:hanging="284"/>
        <w:jc w:val="both"/>
        <w:rPr>
          <w:rFonts w:ascii="Arial" w:hAnsi="Arial" w:cs="Arial"/>
          <w:sz w:val="22"/>
          <w:szCs w:val="22"/>
        </w:rPr>
      </w:pPr>
      <w:r w:rsidRPr="00485485">
        <w:rPr>
          <w:rFonts w:ascii="Arial" w:hAnsi="Arial" w:cs="Arial"/>
          <w:sz w:val="22"/>
          <w:szCs w:val="22"/>
        </w:rPr>
        <w:t>Smluvní strany prohlašují, že žádná část smlouvy nenaplňuje znaky obchodního tajemství dle ustanovení § 504 občanského zákoníku.</w:t>
      </w:r>
    </w:p>
    <w:p w14:paraId="569E079F" w14:textId="77777777" w:rsidR="00461276" w:rsidRPr="00485485" w:rsidRDefault="000D1881" w:rsidP="000A291A">
      <w:pPr>
        <w:pStyle w:val="Textvbloku"/>
        <w:numPr>
          <w:ilvl w:val="0"/>
          <w:numId w:val="1"/>
        </w:numPr>
        <w:tabs>
          <w:tab w:val="clear" w:pos="360"/>
        </w:tabs>
        <w:spacing w:after="120"/>
        <w:ind w:left="426" w:right="-91" w:hanging="284"/>
        <w:rPr>
          <w:rFonts w:ascii="Arial" w:hAnsi="Arial" w:cs="Arial"/>
          <w:sz w:val="22"/>
          <w:szCs w:val="22"/>
        </w:rPr>
      </w:pPr>
      <w:r w:rsidRPr="00485485">
        <w:rPr>
          <w:rFonts w:ascii="Arial" w:hAnsi="Arial" w:cs="Arial"/>
          <w:sz w:val="22"/>
          <w:szCs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sidRPr="00485485">
        <w:rPr>
          <w:rFonts w:ascii="Arial" w:hAnsi="Arial" w:cs="Arial"/>
          <w:sz w:val="22"/>
          <w:szCs w:val="22"/>
        </w:rPr>
        <w:t xml:space="preserve">dodatkem k </w:t>
      </w:r>
      <w:r w:rsidR="00E26EF3" w:rsidRPr="00485485">
        <w:rPr>
          <w:rFonts w:ascii="Arial" w:hAnsi="Arial" w:cs="Arial"/>
          <w:sz w:val="22"/>
          <w:szCs w:val="22"/>
        </w:rPr>
        <w:t xml:space="preserve">této </w:t>
      </w:r>
      <w:r w:rsidRPr="00485485">
        <w:rPr>
          <w:rFonts w:ascii="Arial" w:hAnsi="Arial" w:cs="Arial"/>
          <w:sz w:val="22"/>
          <w:szCs w:val="22"/>
        </w:rPr>
        <w:t>smlouv</w:t>
      </w:r>
      <w:r w:rsidR="00033A92" w:rsidRPr="00485485">
        <w:rPr>
          <w:rFonts w:ascii="Arial" w:hAnsi="Arial" w:cs="Arial"/>
          <w:sz w:val="22"/>
          <w:szCs w:val="22"/>
        </w:rPr>
        <w:t>ě</w:t>
      </w:r>
      <w:r w:rsidRPr="00485485">
        <w:rPr>
          <w:rFonts w:ascii="Arial" w:hAnsi="Arial" w:cs="Arial"/>
          <w:sz w:val="22"/>
          <w:szCs w:val="22"/>
        </w:rPr>
        <w:t>.</w:t>
      </w:r>
    </w:p>
    <w:p w14:paraId="07974ABD" w14:textId="088DBB69" w:rsidR="00C276B7" w:rsidRPr="00485485" w:rsidRDefault="00D904E7" w:rsidP="00C276B7">
      <w:pPr>
        <w:pStyle w:val="Odstavecseseznamem"/>
        <w:numPr>
          <w:ilvl w:val="0"/>
          <w:numId w:val="1"/>
        </w:numPr>
        <w:overflowPunct w:val="0"/>
        <w:autoSpaceDE w:val="0"/>
        <w:autoSpaceDN w:val="0"/>
        <w:adjustRightInd w:val="0"/>
        <w:spacing w:after="120" w:line="276" w:lineRule="auto"/>
        <w:jc w:val="both"/>
        <w:textAlignment w:val="baseline"/>
        <w:rPr>
          <w:rFonts w:ascii="Arial" w:eastAsia="ヒラギノ角ゴ Pro W3" w:hAnsi="Arial" w:cs="Arial"/>
          <w:sz w:val="22"/>
          <w:szCs w:val="22"/>
        </w:rPr>
      </w:pPr>
      <w:r w:rsidRPr="00485485">
        <w:rPr>
          <w:rFonts w:ascii="Arial" w:eastAsia="ヒラギノ角ゴ Pro W3" w:hAnsi="Arial" w:cs="Arial"/>
          <w:sz w:val="22"/>
          <w:szCs w:val="22"/>
        </w:rPr>
        <w:t xml:space="preserve">Smlouva je sepsána ve 4 vyhotoveních s platností originálu, z nichž 2 si ponechá </w:t>
      </w:r>
      <w:r w:rsidR="003B0B2B">
        <w:rPr>
          <w:rFonts w:ascii="Arial" w:eastAsia="ヒラギノ角ゴ Pro W3" w:hAnsi="Arial" w:cs="Arial"/>
          <w:sz w:val="22"/>
          <w:szCs w:val="22"/>
        </w:rPr>
        <w:t>o</w:t>
      </w:r>
      <w:r w:rsidRPr="00485485">
        <w:rPr>
          <w:rFonts w:ascii="Arial" w:eastAsia="ヒラギノ角ゴ Pro W3" w:hAnsi="Arial" w:cs="Arial"/>
          <w:sz w:val="22"/>
          <w:szCs w:val="22"/>
        </w:rPr>
        <w:t>bjednatel</w:t>
      </w:r>
      <w:r w:rsidR="003B0B2B">
        <w:rPr>
          <w:rFonts w:ascii="Arial" w:eastAsia="ヒラギノ角ゴ Pro W3" w:hAnsi="Arial" w:cs="Arial"/>
          <w:sz w:val="22"/>
          <w:szCs w:val="22"/>
        </w:rPr>
        <w:t xml:space="preserve"> </w:t>
      </w:r>
      <w:r w:rsidR="00C276B7" w:rsidRPr="00485485">
        <w:rPr>
          <w:rFonts w:ascii="Arial" w:eastAsia="ヒラギノ角ゴ Pro W3" w:hAnsi="Arial" w:cs="Arial"/>
          <w:sz w:val="22"/>
          <w:szCs w:val="22"/>
        </w:rPr>
        <w:t xml:space="preserve">a 2 vyhotovení obdrží </w:t>
      </w:r>
      <w:r w:rsidR="003B0B2B">
        <w:rPr>
          <w:rFonts w:ascii="Arial" w:eastAsia="ヒラギノ角ゴ Pro W3" w:hAnsi="Arial" w:cs="Arial"/>
          <w:sz w:val="22"/>
          <w:szCs w:val="22"/>
        </w:rPr>
        <w:t>z</w:t>
      </w:r>
      <w:r w:rsidR="00C276B7" w:rsidRPr="00485485">
        <w:rPr>
          <w:rFonts w:ascii="Arial" w:eastAsia="ヒラギノ角ゴ Pro W3" w:hAnsi="Arial" w:cs="Arial"/>
          <w:sz w:val="22"/>
          <w:szCs w:val="22"/>
        </w:rPr>
        <w:t>hotovitel.</w:t>
      </w:r>
    </w:p>
    <w:p w14:paraId="3EDB11DF" w14:textId="77777777" w:rsidR="0061581E" w:rsidRPr="009E4BB4" w:rsidRDefault="0061581E" w:rsidP="0061581E">
      <w:pPr>
        <w:pStyle w:val="Textvbloku"/>
        <w:rPr>
          <w:rFonts w:ascii="Arial" w:hAnsi="Arial" w:cs="Arial"/>
          <w:bCs/>
          <w:sz w:val="22"/>
          <w:szCs w:val="22"/>
        </w:rPr>
      </w:pPr>
    </w:p>
    <w:tbl>
      <w:tblPr>
        <w:tblpPr w:leftFromText="141" w:rightFromText="141" w:vertAnchor="text" w:horzAnchor="margin" w:tblpXSpec="right" w:tblpY="176"/>
        <w:tblW w:w="95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
        <w:gridCol w:w="4489"/>
        <w:gridCol w:w="4527"/>
        <w:gridCol w:w="485"/>
      </w:tblGrid>
      <w:tr w:rsidR="0061581E" w:rsidRPr="008D4B8D" w14:paraId="1DC12872" w14:textId="77777777" w:rsidTr="00324A72">
        <w:trPr>
          <w:gridBefore w:val="1"/>
          <w:wBefore w:w="38" w:type="dxa"/>
          <w:trHeight w:val="405"/>
        </w:trPr>
        <w:tc>
          <w:tcPr>
            <w:tcW w:w="9501" w:type="dxa"/>
            <w:gridSpan w:val="3"/>
            <w:tcBorders>
              <w:top w:val="single" w:sz="4" w:space="0" w:color="auto"/>
              <w:bottom w:val="nil"/>
            </w:tcBorders>
          </w:tcPr>
          <w:p w14:paraId="754972AC" w14:textId="77777777" w:rsidR="0061581E" w:rsidRPr="00FF674B" w:rsidRDefault="0061581E" w:rsidP="00324A72">
            <w:pPr>
              <w:rPr>
                <w:rFonts w:ascii="Arial" w:hAnsi="Arial" w:cs="Arial"/>
                <w:b/>
                <w:bCs/>
                <w:color w:val="000000"/>
              </w:rPr>
            </w:pPr>
          </w:p>
        </w:tc>
      </w:tr>
      <w:tr w:rsidR="0061581E" w:rsidRPr="008D4B8D" w14:paraId="348716F6" w14:textId="77777777" w:rsidTr="00324A72">
        <w:trPr>
          <w:gridBefore w:val="1"/>
          <w:wBefore w:w="38" w:type="dxa"/>
        </w:trPr>
        <w:tc>
          <w:tcPr>
            <w:tcW w:w="9501" w:type="dxa"/>
            <w:gridSpan w:val="3"/>
            <w:tcBorders>
              <w:top w:val="nil"/>
              <w:bottom w:val="nil"/>
            </w:tcBorders>
          </w:tcPr>
          <w:p w14:paraId="16396FEA" w14:textId="77777777" w:rsidR="0061581E" w:rsidRPr="00E43A31" w:rsidRDefault="0061581E" w:rsidP="00324A72">
            <w:pPr>
              <w:rPr>
                <w:rFonts w:ascii="Arial" w:hAnsi="Arial" w:cs="Arial"/>
                <w:b/>
                <w:color w:val="000000"/>
              </w:rPr>
            </w:pPr>
            <w:r w:rsidRPr="00E43A31">
              <w:rPr>
                <w:rFonts w:ascii="Arial" w:hAnsi="Arial" w:cs="Arial"/>
                <w:color w:val="000000"/>
              </w:rPr>
              <w:t>Schváleno orgánem obce:</w:t>
            </w:r>
            <w:r w:rsidRPr="00E43A31">
              <w:rPr>
                <w:rFonts w:ascii="Arial" w:hAnsi="Arial" w:cs="Arial"/>
                <w:color w:val="000000"/>
              </w:rPr>
              <w:tab/>
              <w:t>Rada města Uherský Brod</w:t>
            </w:r>
          </w:p>
        </w:tc>
      </w:tr>
      <w:tr w:rsidR="0061581E" w:rsidRPr="008D4B8D" w14:paraId="7C2B7B59" w14:textId="77777777" w:rsidTr="00324A72">
        <w:trPr>
          <w:gridBefore w:val="1"/>
          <w:wBefore w:w="38" w:type="dxa"/>
        </w:trPr>
        <w:tc>
          <w:tcPr>
            <w:tcW w:w="9501" w:type="dxa"/>
            <w:gridSpan w:val="3"/>
            <w:tcBorders>
              <w:top w:val="nil"/>
              <w:bottom w:val="single" w:sz="4" w:space="0" w:color="auto"/>
            </w:tcBorders>
          </w:tcPr>
          <w:p w14:paraId="3D88A2A0" w14:textId="77777777" w:rsidR="0061581E" w:rsidRPr="00E43A31" w:rsidRDefault="0061581E" w:rsidP="00324A72">
            <w:pPr>
              <w:rPr>
                <w:rFonts w:ascii="Arial" w:hAnsi="Arial" w:cs="Arial"/>
                <w:color w:val="000000"/>
              </w:rPr>
            </w:pPr>
            <w:r w:rsidRPr="00E43A31">
              <w:rPr>
                <w:rFonts w:ascii="Arial" w:hAnsi="Arial" w:cs="Arial"/>
                <w:color w:val="000000"/>
              </w:rPr>
              <w:tab/>
            </w:r>
            <w:r w:rsidRPr="00E43A31">
              <w:rPr>
                <w:rFonts w:ascii="Arial" w:hAnsi="Arial" w:cs="Arial"/>
                <w:color w:val="000000"/>
              </w:rPr>
              <w:tab/>
            </w:r>
            <w:r w:rsidRPr="00E43A31">
              <w:rPr>
                <w:rFonts w:ascii="Arial" w:hAnsi="Arial" w:cs="Arial"/>
                <w:color w:val="000000"/>
              </w:rPr>
              <w:tab/>
            </w:r>
            <w:r w:rsidRPr="00E43A31">
              <w:rPr>
                <w:rFonts w:ascii="Arial" w:hAnsi="Arial" w:cs="Arial"/>
                <w:color w:val="000000"/>
              </w:rPr>
              <w:tab/>
              <w:t xml:space="preserve">schůze konané dne </w:t>
            </w:r>
            <w:r>
              <w:rPr>
                <w:rFonts w:ascii="Arial" w:hAnsi="Arial" w:cs="Arial"/>
                <w:color w:val="000000"/>
              </w:rPr>
              <w:fldChar w:fldCharType="begin">
                <w:ffData>
                  <w:name w:val="Text17"/>
                  <w:enabled/>
                  <w:calcOnExit w:val="0"/>
                  <w:textInput/>
                </w:ffData>
              </w:fldChar>
            </w:r>
            <w:bookmarkStart w:id="5" w:name="Text17"/>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bookmarkEnd w:id="5"/>
          </w:p>
          <w:p w14:paraId="3DD3A400" w14:textId="77777777" w:rsidR="0061581E" w:rsidRPr="00FF674B" w:rsidRDefault="0061581E" w:rsidP="00324A72">
            <w:pPr>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č. usnesení </w:t>
            </w:r>
            <w:r>
              <w:rPr>
                <w:rFonts w:ascii="Arial" w:hAnsi="Arial" w:cs="Arial"/>
                <w:color w:val="000000"/>
              </w:rPr>
              <w:fldChar w:fldCharType="begin">
                <w:ffData>
                  <w:name w:val="Text18"/>
                  <w:enabled/>
                  <w:calcOnExit w:val="0"/>
                  <w:textInput/>
                </w:ffData>
              </w:fldChar>
            </w:r>
            <w:bookmarkStart w:id="6" w:name="Text18"/>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bookmarkEnd w:id="6"/>
          </w:p>
          <w:p w14:paraId="7B475F99" w14:textId="77777777" w:rsidR="0061581E" w:rsidRPr="00FF674B" w:rsidRDefault="0061581E" w:rsidP="00324A72">
            <w:pPr>
              <w:rPr>
                <w:rFonts w:ascii="Arial" w:hAnsi="Arial" w:cs="Arial"/>
                <w:color w:val="000000"/>
              </w:rPr>
            </w:pPr>
          </w:p>
        </w:tc>
      </w:tr>
      <w:tr w:rsidR="0061581E" w:rsidRPr="00E43A31" w14:paraId="0786412C" w14:textId="77777777" w:rsidTr="00324A72">
        <w:tblPrEx>
          <w:tblBorders>
            <w:top w:val="none" w:sz="0" w:space="0" w:color="auto"/>
            <w:left w:val="none" w:sz="0" w:space="0" w:color="auto"/>
            <w:bottom w:val="none" w:sz="0" w:space="0" w:color="auto"/>
            <w:right w:val="none" w:sz="0" w:space="0" w:color="auto"/>
          </w:tblBorders>
          <w:tblCellMar>
            <w:left w:w="108" w:type="dxa"/>
            <w:right w:w="108" w:type="dxa"/>
          </w:tblCellMar>
        </w:tblPrEx>
        <w:trPr>
          <w:gridAfter w:val="1"/>
          <w:wAfter w:w="485" w:type="dxa"/>
        </w:trPr>
        <w:tc>
          <w:tcPr>
            <w:tcW w:w="4527" w:type="dxa"/>
            <w:gridSpan w:val="2"/>
          </w:tcPr>
          <w:p w14:paraId="2B27EE75" w14:textId="77777777" w:rsidR="0061581E" w:rsidRDefault="0061581E" w:rsidP="00324A72">
            <w:pPr>
              <w:keepNext/>
              <w:spacing w:line="280" w:lineRule="atLeast"/>
              <w:rPr>
                <w:rFonts w:ascii="Arial" w:hAnsi="Arial" w:cs="Arial"/>
              </w:rPr>
            </w:pPr>
          </w:p>
          <w:p w14:paraId="35F3D259" w14:textId="77777777" w:rsidR="00C4170E" w:rsidRDefault="00C4170E" w:rsidP="00324A72">
            <w:pPr>
              <w:keepNext/>
              <w:spacing w:line="280" w:lineRule="atLeast"/>
              <w:rPr>
                <w:rFonts w:ascii="Arial" w:hAnsi="Arial" w:cs="Arial"/>
              </w:rPr>
            </w:pPr>
          </w:p>
          <w:p w14:paraId="65D983FC" w14:textId="77777777" w:rsidR="0061581E" w:rsidRPr="008247DC" w:rsidRDefault="0061581E" w:rsidP="00324A72">
            <w:pPr>
              <w:keepNext/>
              <w:spacing w:line="280" w:lineRule="atLeast"/>
              <w:rPr>
                <w:rFonts w:ascii="Arial" w:hAnsi="Arial" w:cs="Arial"/>
              </w:rPr>
            </w:pPr>
            <w:r w:rsidRPr="008247DC">
              <w:rPr>
                <w:rFonts w:ascii="Arial" w:hAnsi="Arial" w:cs="Arial"/>
              </w:rPr>
              <w:t xml:space="preserve">V Uherském Brodě dne </w:t>
            </w: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4A94AB6" w14:textId="77777777" w:rsidR="0061581E" w:rsidRPr="008247DC" w:rsidRDefault="0061581E" w:rsidP="00324A72">
            <w:pPr>
              <w:keepNext/>
              <w:spacing w:line="280" w:lineRule="atLeast"/>
              <w:rPr>
                <w:rFonts w:ascii="Arial" w:hAnsi="Arial" w:cs="Arial"/>
              </w:rPr>
            </w:pPr>
          </w:p>
          <w:p w14:paraId="2D300906" w14:textId="77777777" w:rsidR="00C4170E" w:rsidRDefault="00C4170E" w:rsidP="00324A72">
            <w:pPr>
              <w:keepNext/>
              <w:spacing w:line="280" w:lineRule="atLeast"/>
              <w:rPr>
                <w:rFonts w:ascii="Arial" w:hAnsi="Arial" w:cs="Arial"/>
                <w:b/>
                <w:caps/>
              </w:rPr>
            </w:pPr>
          </w:p>
          <w:p w14:paraId="26D6F5F6" w14:textId="77777777" w:rsidR="0061581E" w:rsidRPr="008247DC" w:rsidRDefault="0061581E" w:rsidP="00324A72">
            <w:pPr>
              <w:keepNext/>
              <w:spacing w:line="280" w:lineRule="atLeast"/>
              <w:rPr>
                <w:rFonts w:ascii="Arial" w:hAnsi="Arial" w:cs="Arial"/>
                <w:b/>
                <w:caps/>
              </w:rPr>
            </w:pPr>
            <w:r w:rsidRPr="008247DC">
              <w:rPr>
                <w:rFonts w:ascii="Arial" w:hAnsi="Arial" w:cs="Arial"/>
                <w:b/>
                <w:caps/>
              </w:rPr>
              <w:t>objednatel</w:t>
            </w:r>
          </w:p>
          <w:p w14:paraId="55CE0AC6" w14:textId="77777777" w:rsidR="0061581E" w:rsidRDefault="0061581E" w:rsidP="00324A72">
            <w:pPr>
              <w:keepNext/>
              <w:spacing w:line="280" w:lineRule="atLeast"/>
              <w:rPr>
                <w:rFonts w:ascii="Arial" w:hAnsi="Arial" w:cs="Arial"/>
              </w:rPr>
            </w:pPr>
          </w:p>
          <w:p w14:paraId="5C8043F1" w14:textId="77777777" w:rsidR="0061581E" w:rsidRDefault="0061581E" w:rsidP="00324A72">
            <w:pPr>
              <w:keepNext/>
              <w:spacing w:line="280" w:lineRule="atLeast"/>
              <w:rPr>
                <w:rFonts w:ascii="Arial" w:hAnsi="Arial" w:cs="Arial"/>
              </w:rPr>
            </w:pPr>
          </w:p>
          <w:p w14:paraId="3FBB519D" w14:textId="77777777" w:rsidR="0061581E" w:rsidRDefault="0061581E" w:rsidP="00324A72">
            <w:pPr>
              <w:keepNext/>
              <w:spacing w:line="280" w:lineRule="atLeast"/>
              <w:rPr>
                <w:rFonts w:ascii="Arial" w:hAnsi="Arial" w:cs="Arial"/>
              </w:rPr>
            </w:pPr>
          </w:p>
          <w:p w14:paraId="1036BE71" w14:textId="77777777" w:rsidR="0061581E" w:rsidRPr="008247DC" w:rsidRDefault="0061581E" w:rsidP="00324A72">
            <w:pPr>
              <w:keepNext/>
              <w:spacing w:line="280" w:lineRule="atLeast"/>
              <w:rPr>
                <w:rFonts w:ascii="Arial" w:hAnsi="Arial" w:cs="Arial"/>
              </w:rPr>
            </w:pPr>
          </w:p>
          <w:p w14:paraId="1F34B6B1" w14:textId="77777777" w:rsidR="0061581E" w:rsidRPr="008247DC" w:rsidRDefault="0061581E" w:rsidP="00324A72">
            <w:pPr>
              <w:keepNext/>
              <w:spacing w:line="280" w:lineRule="atLeast"/>
              <w:jc w:val="center"/>
              <w:rPr>
                <w:rFonts w:ascii="Arial" w:hAnsi="Arial" w:cs="Arial"/>
              </w:rPr>
            </w:pPr>
            <w:r w:rsidRPr="008247DC">
              <w:rPr>
                <w:rFonts w:ascii="Arial" w:hAnsi="Arial" w:cs="Arial"/>
              </w:rPr>
              <w:t>___________________________________</w:t>
            </w:r>
          </w:p>
          <w:p w14:paraId="44515C46" w14:textId="77777777" w:rsidR="0061581E" w:rsidRPr="008247DC" w:rsidRDefault="0061581E" w:rsidP="00324A72">
            <w:pPr>
              <w:pStyle w:val="Normal1"/>
              <w:keepNext/>
              <w:spacing w:before="0" w:after="0" w:line="280" w:lineRule="atLeast"/>
              <w:jc w:val="center"/>
              <w:rPr>
                <w:rFonts w:cs="Arial"/>
                <w:b/>
                <w:sz w:val="20"/>
              </w:rPr>
            </w:pPr>
            <w:r w:rsidRPr="008247DC">
              <w:rPr>
                <w:rFonts w:cs="Arial"/>
                <w:b/>
                <w:sz w:val="20"/>
              </w:rPr>
              <w:t>TSUB, příspěvková organizace</w:t>
            </w:r>
          </w:p>
          <w:p w14:paraId="004DB736" w14:textId="766354CD" w:rsidR="0061581E" w:rsidRPr="008247DC" w:rsidRDefault="00F34B7D" w:rsidP="00324A72">
            <w:pPr>
              <w:keepNext/>
              <w:spacing w:line="280" w:lineRule="atLeast"/>
              <w:jc w:val="center"/>
              <w:rPr>
                <w:rFonts w:ascii="Arial" w:hAnsi="Arial" w:cs="Arial"/>
              </w:rPr>
            </w:pPr>
            <w:r>
              <w:rPr>
                <w:rFonts w:ascii="Arial" w:hAnsi="Arial" w:cs="Arial"/>
              </w:rPr>
              <w:t>Bc. Petr Podolan, zástupce ředitele</w:t>
            </w:r>
          </w:p>
          <w:p w14:paraId="407A348F" w14:textId="77777777" w:rsidR="0061581E" w:rsidRPr="008247DC" w:rsidRDefault="0061581E" w:rsidP="00324A72">
            <w:pPr>
              <w:keepNext/>
              <w:spacing w:line="280" w:lineRule="atLeast"/>
              <w:jc w:val="center"/>
              <w:rPr>
                <w:rFonts w:ascii="Arial" w:hAnsi="Arial" w:cs="Arial"/>
              </w:rPr>
            </w:pPr>
          </w:p>
        </w:tc>
        <w:tc>
          <w:tcPr>
            <w:tcW w:w="4527" w:type="dxa"/>
          </w:tcPr>
          <w:p w14:paraId="2B3F36A8" w14:textId="77777777" w:rsidR="0061581E" w:rsidRDefault="0061581E" w:rsidP="00324A72">
            <w:pPr>
              <w:keepNext/>
              <w:spacing w:line="280" w:lineRule="atLeast"/>
              <w:rPr>
                <w:rFonts w:ascii="Arial" w:hAnsi="Arial" w:cs="Arial"/>
              </w:rPr>
            </w:pPr>
            <w:r w:rsidRPr="008247DC">
              <w:rPr>
                <w:rFonts w:ascii="Arial" w:hAnsi="Arial" w:cs="Arial"/>
              </w:rPr>
              <w:t xml:space="preserve">    </w:t>
            </w:r>
          </w:p>
          <w:p w14:paraId="332091B1" w14:textId="77777777" w:rsidR="00C4170E" w:rsidRDefault="0061581E" w:rsidP="00324A72">
            <w:pPr>
              <w:keepNext/>
              <w:spacing w:line="280" w:lineRule="atLeast"/>
              <w:rPr>
                <w:rFonts w:ascii="Arial" w:hAnsi="Arial" w:cs="Arial"/>
              </w:rPr>
            </w:pPr>
            <w:r w:rsidRPr="008247DC">
              <w:rPr>
                <w:rFonts w:ascii="Arial" w:hAnsi="Arial" w:cs="Arial"/>
              </w:rPr>
              <w:t xml:space="preserve"> </w:t>
            </w:r>
          </w:p>
          <w:p w14:paraId="0381F1CC" w14:textId="77777777" w:rsidR="0061581E" w:rsidRPr="008247DC" w:rsidRDefault="0061581E" w:rsidP="00324A72">
            <w:pPr>
              <w:keepNext/>
              <w:spacing w:line="280" w:lineRule="atLeast"/>
              <w:rPr>
                <w:rFonts w:ascii="Arial" w:hAnsi="Arial" w:cs="Arial"/>
              </w:rPr>
            </w:pPr>
            <w:r w:rsidRPr="008247DC">
              <w:rPr>
                <w:rFonts w:ascii="Arial" w:hAnsi="Arial" w:cs="Arial"/>
              </w:rPr>
              <w:t>V</w:t>
            </w:r>
            <w:r>
              <w:rPr>
                <w:rFonts w:ascii="Arial" w:hAnsi="Arial" w:cs="Arial"/>
              </w:rPr>
              <w:t xml:space="preserve">    </w:t>
            </w:r>
            <w:r w:rsidRPr="008247DC">
              <w:rPr>
                <w:rFonts w:ascii="Arial" w:hAnsi="Arial" w:cs="Arial"/>
              </w:rPr>
              <w:t xml:space="preserve"> </w:t>
            </w: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B25BEF5" w14:textId="77777777" w:rsidR="0061581E" w:rsidRPr="008247DC" w:rsidRDefault="0061581E" w:rsidP="00324A72">
            <w:pPr>
              <w:keepNext/>
              <w:spacing w:line="280" w:lineRule="atLeast"/>
              <w:rPr>
                <w:rFonts w:ascii="Arial" w:hAnsi="Arial" w:cs="Arial"/>
              </w:rPr>
            </w:pPr>
          </w:p>
          <w:p w14:paraId="52D9434B" w14:textId="3C25FAE6" w:rsidR="00C4170E" w:rsidRDefault="0061581E" w:rsidP="00324A72">
            <w:pPr>
              <w:keepNext/>
              <w:spacing w:line="280" w:lineRule="atLeast"/>
              <w:rPr>
                <w:rFonts w:ascii="Arial" w:hAnsi="Arial" w:cs="Arial"/>
                <w:b/>
                <w:caps/>
              </w:rPr>
            </w:pPr>
            <w:r w:rsidRPr="008247DC">
              <w:rPr>
                <w:rFonts w:ascii="Arial" w:hAnsi="Arial" w:cs="Arial"/>
                <w:b/>
                <w:caps/>
              </w:rPr>
              <w:t xml:space="preserve">   </w:t>
            </w:r>
          </w:p>
          <w:p w14:paraId="73F77367" w14:textId="77777777" w:rsidR="0061581E" w:rsidRPr="008247DC" w:rsidRDefault="0061581E" w:rsidP="00324A72">
            <w:pPr>
              <w:keepNext/>
              <w:spacing w:line="280" w:lineRule="atLeast"/>
              <w:rPr>
                <w:rFonts w:ascii="Arial" w:hAnsi="Arial" w:cs="Arial"/>
                <w:b/>
                <w:caps/>
              </w:rPr>
            </w:pPr>
            <w:r w:rsidRPr="008247DC">
              <w:rPr>
                <w:rFonts w:ascii="Arial" w:hAnsi="Arial" w:cs="Arial"/>
                <w:b/>
                <w:caps/>
              </w:rPr>
              <w:t xml:space="preserve">  </w:t>
            </w:r>
            <w:r>
              <w:rPr>
                <w:rFonts w:ascii="Arial" w:hAnsi="Arial" w:cs="Arial"/>
                <w:b/>
                <w:caps/>
              </w:rPr>
              <w:t>ZHOTOVITEL</w:t>
            </w:r>
          </w:p>
          <w:p w14:paraId="77132A7B" w14:textId="77777777" w:rsidR="0061581E" w:rsidRPr="008247DC" w:rsidRDefault="0061581E" w:rsidP="00324A72">
            <w:pPr>
              <w:keepNext/>
              <w:spacing w:line="280" w:lineRule="atLeast"/>
              <w:rPr>
                <w:rFonts w:ascii="Arial" w:hAnsi="Arial" w:cs="Arial"/>
              </w:rPr>
            </w:pPr>
          </w:p>
          <w:p w14:paraId="35519876" w14:textId="77777777" w:rsidR="0061581E" w:rsidRDefault="0061581E" w:rsidP="00324A72">
            <w:pPr>
              <w:keepNext/>
              <w:spacing w:line="280" w:lineRule="atLeast"/>
              <w:rPr>
                <w:rFonts w:ascii="Arial" w:hAnsi="Arial" w:cs="Arial"/>
              </w:rPr>
            </w:pPr>
          </w:p>
          <w:p w14:paraId="1652B060" w14:textId="77777777" w:rsidR="0061581E" w:rsidRDefault="0061581E" w:rsidP="00324A72">
            <w:pPr>
              <w:keepNext/>
              <w:spacing w:line="280" w:lineRule="atLeast"/>
              <w:rPr>
                <w:rFonts w:ascii="Arial" w:hAnsi="Arial" w:cs="Arial"/>
              </w:rPr>
            </w:pPr>
          </w:p>
          <w:p w14:paraId="7D450D9E" w14:textId="77777777" w:rsidR="0061581E" w:rsidRDefault="0061581E" w:rsidP="00324A72">
            <w:pPr>
              <w:keepNext/>
              <w:spacing w:line="280" w:lineRule="atLeast"/>
              <w:rPr>
                <w:rFonts w:ascii="Arial" w:hAnsi="Arial" w:cs="Arial"/>
              </w:rPr>
            </w:pPr>
          </w:p>
          <w:p w14:paraId="6E8B1B01" w14:textId="77777777" w:rsidR="0061581E" w:rsidRPr="008247DC" w:rsidRDefault="0061581E" w:rsidP="00324A72">
            <w:pPr>
              <w:keepNext/>
              <w:spacing w:line="280" w:lineRule="atLeast"/>
              <w:jc w:val="center"/>
              <w:rPr>
                <w:rFonts w:ascii="Arial" w:hAnsi="Arial" w:cs="Arial"/>
              </w:rPr>
            </w:pPr>
            <w:r w:rsidRPr="008247DC">
              <w:rPr>
                <w:rFonts w:ascii="Arial" w:hAnsi="Arial" w:cs="Arial"/>
              </w:rPr>
              <w:t>___________________________________</w:t>
            </w:r>
          </w:p>
          <w:p w14:paraId="6997EEE5" w14:textId="77777777" w:rsidR="0061581E" w:rsidRPr="00445FEC" w:rsidRDefault="0061581E" w:rsidP="00324A72">
            <w:pPr>
              <w:keepNext/>
              <w:spacing w:line="280" w:lineRule="atLeast"/>
              <w:jc w:val="center"/>
              <w:rPr>
                <w:rFonts w:ascii="Arial" w:hAnsi="Arial" w:cs="Arial"/>
                <w:highlight w:val="yellow"/>
              </w:rPr>
            </w:pPr>
            <w:r w:rsidRPr="00445FEC">
              <w:rPr>
                <w:rFonts w:ascii="Arial" w:hAnsi="Arial" w:cs="Arial"/>
                <w:b/>
                <w:highlight w:val="yellow"/>
              </w:rPr>
              <w:t>xxxxxxx</w:t>
            </w:r>
          </w:p>
          <w:p w14:paraId="04B4B903" w14:textId="77777777" w:rsidR="0061581E" w:rsidRPr="008247DC" w:rsidRDefault="0061581E" w:rsidP="00324A72">
            <w:pPr>
              <w:keepNext/>
              <w:spacing w:line="280" w:lineRule="atLeast"/>
              <w:jc w:val="center"/>
              <w:rPr>
                <w:rFonts w:ascii="Arial" w:hAnsi="Arial" w:cs="Arial"/>
                <w:b/>
              </w:rPr>
            </w:pPr>
            <w:r w:rsidRPr="00445FEC">
              <w:rPr>
                <w:rFonts w:ascii="Arial" w:hAnsi="Arial" w:cs="Arial"/>
                <w:highlight w:val="yellow"/>
              </w:rPr>
              <w:t>xxxxxxx, xxxxxx</w:t>
            </w:r>
          </w:p>
          <w:p w14:paraId="242A5832" w14:textId="77777777" w:rsidR="0061581E" w:rsidRPr="00E43A31" w:rsidRDefault="0061581E" w:rsidP="00324A72">
            <w:pPr>
              <w:keepNext/>
              <w:spacing w:line="280" w:lineRule="atLeast"/>
              <w:jc w:val="center"/>
              <w:rPr>
                <w:rFonts w:ascii="Arial" w:hAnsi="Arial" w:cs="Arial"/>
              </w:rPr>
            </w:pPr>
          </w:p>
        </w:tc>
      </w:tr>
    </w:tbl>
    <w:p w14:paraId="447EE1A4" w14:textId="77777777" w:rsidR="00130921" w:rsidRPr="009E4BB4" w:rsidRDefault="00130921" w:rsidP="0061581E">
      <w:pPr>
        <w:pStyle w:val="Textvbloku"/>
        <w:rPr>
          <w:rFonts w:ascii="Arial" w:hAnsi="Arial" w:cs="Arial"/>
          <w:bCs/>
          <w:sz w:val="22"/>
          <w:szCs w:val="22"/>
        </w:rPr>
      </w:pPr>
    </w:p>
    <w:sectPr w:rsidR="00130921" w:rsidRPr="009E4BB4"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71744" w14:textId="77777777" w:rsidR="000C336C" w:rsidRDefault="000C336C">
      <w:r>
        <w:separator/>
      </w:r>
    </w:p>
  </w:endnote>
  <w:endnote w:type="continuationSeparator" w:id="0">
    <w:p w14:paraId="5847B9C1" w14:textId="77777777" w:rsidR="000C336C" w:rsidRDefault="000C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673BE" w14:textId="77777777" w:rsidR="00DB100A" w:rsidRPr="00BE406A" w:rsidRDefault="00DB100A">
    <w:pPr>
      <w:pStyle w:val="Zpat"/>
      <w:jc w:val="center"/>
      <w:rPr>
        <w:rFonts w:ascii="Arial" w:hAnsi="Arial" w:cs="Arial"/>
        <w:sz w:val="16"/>
        <w:szCs w:val="16"/>
      </w:rPr>
    </w:pPr>
    <w:r w:rsidRPr="00BE406A">
      <w:rPr>
        <w:rStyle w:val="slostrnky"/>
        <w:rFonts w:ascii="Arial" w:hAnsi="Arial" w:cs="Arial"/>
        <w:sz w:val="16"/>
        <w:szCs w:val="16"/>
      </w:rPr>
      <w:t xml:space="preserve">Strana </w:t>
    </w:r>
    <w:r w:rsidRPr="00BE406A">
      <w:rPr>
        <w:rStyle w:val="slostrnky"/>
        <w:rFonts w:ascii="Arial" w:hAnsi="Arial" w:cs="Arial"/>
        <w:sz w:val="16"/>
        <w:szCs w:val="16"/>
      </w:rPr>
      <w:fldChar w:fldCharType="begin"/>
    </w:r>
    <w:r w:rsidRPr="00BE406A">
      <w:rPr>
        <w:rStyle w:val="slostrnky"/>
        <w:rFonts w:ascii="Arial" w:hAnsi="Arial" w:cs="Arial"/>
        <w:sz w:val="16"/>
        <w:szCs w:val="16"/>
      </w:rPr>
      <w:instrText xml:space="preserve"> PAGE </w:instrText>
    </w:r>
    <w:r w:rsidRPr="00BE406A">
      <w:rPr>
        <w:rStyle w:val="slostrnky"/>
        <w:rFonts w:ascii="Arial" w:hAnsi="Arial" w:cs="Arial"/>
        <w:sz w:val="16"/>
        <w:szCs w:val="16"/>
      </w:rPr>
      <w:fldChar w:fldCharType="separate"/>
    </w:r>
    <w:r w:rsidR="00FA5C37">
      <w:rPr>
        <w:rStyle w:val="slostrnky"/>
        <w:rFonts w:ascii="Arial" w:hAnsi="Arial" w:cs="Arial"/>
        <w:noProof/>
        <w:sz w:val="16"/>
        <w:szCs w:val="16"/>
      </w:rPr>
      <w:t>2</w:t>
    </w:r>
    <w:r w:rsidRPr="00BE406A">
      <w:rPr>
        <w:rStyle w:val="slostrnky"/>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4F359" w14:textId="77777777" w:rsidR="000C336C" w:rsidRDefault="000C336C">
      <w:r>
        <w:separator/>
      </w:r>
    </w:p>
  </w:footnote>
  <w:footnote w:type="continuationSeparator" w:id="0">
    <w:p w14:paraId="06C03D29" w14:textId="77777777" w:rsidR="000C336C" w:rsidRDefault="000C3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6A76F" w14:textId="77777777" w:rsidR="00DB100A" w:rsidRDefault="00DB100A" w:rsidP="00FD5ED0">
    <w:pPr>
      <w:pStyle w:val="Zhlav"/>
      <w:tabs>
        <w:tab w:val="clear" w:pos="4536"/>
        <w:tab w:val="clear" w:pos="9072"/>
      </w:tabs>
      <w:jc w:val="center"/>
    </w:pPr>
  </w:p>
  <w:p w14:paraId="2C324283" w14:textId="77777777" w:rsidR="00DB100A" w:rsidRDefault="00DB100A" w:rsidP="00FD5ED0">
    <w:pPr>
      <w:pStyle w:val="Zhlav"/>
      <w:tabs>
        <w:tab w:val="clear" w:pos="4536"/>
        <w:tab w:val="clear" w:pos="9072"/>
      </w:tabs>
      <w:jc w:val="left"/>
    </w:pPr>
    <w:r>
      <w:tab/>
    </w:r>
    <w:r>
      <w:tab/>
    </w:r>
  </w:p>
  <w:p w14:paraId="1F2E78BA" w14:textId="77777777" w:rsidR="00DB100A" w:rsidRDefault="00DB100A" w:rsidP="00BE07E4">
    <w:pPr>
      <w:pStyle w:val="Zhlav"/>
      <w:tabs>
        <w:tab w:val="clear" w:pos="9072"/>
        <w:tab w:val="left" w:pos="3851"/>
      </w:tabs>
      <w:jc w:val="left"/>
    </w:pPr>
  </w:p>
  <w:p w14:paraId="54DA48F1" w14:textId="77777777" w:rsidR="00DB100A" w:rsidRDefault="00DB100A" w:rsidP="00BE07E4">
    <w:pPr>
      <w:pStyle w:val="Zhlav"/>
      <w:tabs>
        <w:tab w:val="clear" w:pos="9072"/>
        <w:tab w:val="left" w:pos="3851"/>
      </w:tabs>
      <w:jc w:val="left"/>
    </w:pPr>
  </w:p>
  <w:p w14:paraId="552D296E" w14:textId="77777777" w:rsidR="00DB100A" w:rsidRDefault="00DB100A"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00A8"/>
    <w:multiLevelType w:val="hybridMultilevel"/>
    <w:tmpl w:val="CE7633DA"/>
    <w:lvl w:ilvl="0" w:tplc="0405000F">
      <w:start w:val="1"/>
      <w:numFmt w:val="decimal"/>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 w15:restartNumberingAfterBreak="0">
    <w:nsid w:val="012F0920"/>
    <w:multiLevelType w:val="hybridMultilevel"/>
    <w:tmpl w:val="76CCE1C8"/>
    <w:lvl w:ilvl="0" w:tplc="C7D618D8">
      <w:start w:val="1"/>
      <w:numFmt w:val="lowerLetter"/>
      <w:lvlText w:val="%1)"/>
      <w:lvlJc w:val="left"/>
      <w:pPr>
        <w:tabs>
          <w:tab w:val="num" w:pos="1070"/>
        </w:tabs>
        <w:ind w:left="1070" w:hanging="360"/>
      </w:pPr>
      <w:rPr>
        <w:rFonts w:hint="default"/>
      </w:rPr>
    </w:lvl>
    <w:lvl w:ilvl="1" w:tplc="04050019" w:tentative="1">
      <w:start w:val="1"/>
      <w:numFmt w:val="lowerLetter"/>
      <w:lvlText w:val="%2."/>
      <w:lvlJc w:val="left"/>
      <w:pPr>
        <w:tabs>
          <w:tab w:val="num" w:pos="-190"/>
        </w:tabs>
        <w:ind w:left="-190" w:hanging="360"/>
      </w:pPr>
    </w:lvl>
    <w:lvl w:ilvl="2" w:tplc="0405001B" w:tentative="1">
      <w:start w:val="1"/>
      <w:numFmt w:val="lowerRoman"/>
      <w:lvlText w:val="%3."/>
      <w:lvlJc w:val="right"/>
      <w:pPr>
        <w:tabs>
          <w:tab w:val="num" w:pos="530"/>
        </w:tabs>
        <w:ind w:left="530" w:hanging="180"/>
      </w:pPr>
    </w:lvl>
    <w:lvl w:ilvl="3" w:tplc="0405000F" w:tentative="1">
      <w:start w:val="1"/>
      <w:numFmt w:val="decimal"/>
      <w:lvlText w:val="%4."/>
      <w:lvlJc w:val="left"/>
      <w:pPr>
        <w:tabs>
          <w:tab w:val="num" w:pos="1250"/>
        </w:tabs>
        <w:ind w:left="1250" w:hanging="360"/>
      </w:pPr>
    </w:lvl>
    <w:lvl w:ilvl="4" w:tplc="04050019" w:tentative="1">
      <w:start w:val="1"/>
      <w:numFmt w:val="lowerLetter"/>
      <w:lvlText w:val="%5."/>
      <w:lvlJc w:val="left"/>
      <w:pPr>
        <w:tabs>
          <w:tab w:val="num" w:pos="1970"/>
        </w:tabs>
        <w:ind w:left="1970" w:hanging="360"/>
      </w:pPr>
    </w:lvl>
    <w:lvl w:ilvl="5" w:tplc="0405001B" w:tentative="1">
      <w:start w:val="1"/>
      <w:numFmt w:val="lowerRoman"/>
      <w:lvlText w:val="%6."/>
      <w:lvlJc w:val="right"/>
      <w:pPr>
        <w:tabs>
          <w:tab w:val="num" w:pos="2690"/>
        </w:tabs>
        <w:ind w:left="2690" w:hanging="180"/>
      </w:pPr>
    </w:lvl>
    <w:lvl w:ilvl="6" w:tplc="0405000F" w:tentative="1">
      <w:start w:val="1"/>
      <w:numFmt w:val="decimal"/>
      <w:lvlText w:val="%7."/>
      <w:lvlJc w:val="left"/>
      <w:pPr>
        <w:tabs>
          <w:tab w:val="num" w:pos="3410"/>
        </w:tabs>
        <w:ind w:left="3410" w:hanging="360"/>
      </w:pPr>
    </w:lvl>
    <w:lvl w:ilvl="7" w:tplc="04050019" w:tentative="1">
      <w:start w:val="1"/>
      <w:numFmt w:val="lowerLetter"/>
      <w:lvlText w:val="%8."/>
      <w:lvlJc w:val="left"/>
      <w:pPr>
        <w:tabs>
          <w:tab w:val="num" w:pos="4130"/>
        </w:tabs>
        <w:ind w:left="4130" w:hanging="360"/>
      </w:pPr>
    </w:lvl>
    <w:lvl w:ilvl="8" w:tplc="0405001B" w:tentative="1">
      <w:start w:val="1"/>
      <w:numFmt w:val="lowerRoman"/>
      <w:lvlText w:val="%9."/>
      <w:lvlJc w:val="right"/>
      <w:pPr>
        <w:tabs>
          <w:tab w:val="num" w:pos="4850"/>
        </w:tabs>
        <w:ind w:left="485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E231839"/>
    <w:multiLevelType w:val="hybridMultilevel"/>
    <w:tmpl w:val="E64A40D2"/>
    <w:lvl w:ilvl="0" w:tplc="82DE23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4F08DF"/>
    <w:multiLevelType w:val="hybridMultilevel"/>
    <w:tmpl w:val="12C8F37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44853EE"/>
    <w:multiLevelType w:val="hybridMultilevel"/>
    <w:tmpl w:val="E84EB9CE"/>
    <w:lvl w:ilvl="0" w:tplc="BE4273CA">
      <w:start w:val="1"/>
      <w:numFmt w:val="lowerLetter"/>
      <w:lvlText w:val="%1)"/>
      <w:lvlJc w:val="left"/>
      <w:pPr>
        <w:ind w:left="786" w:hanging="360"/>
      </w:pPr>
      <w:rPr>
        <w:rFonts w:ascii="Times New Roman" w:eastAsia="Times New Roman" w:hAnsi="Times New Roman" w:cs="Times New Roman"/>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45A71A1"/>
    <w:multiLevelType w:val="hybridMultilevel"/>
    <w:tmpl w:val="D86885AA"/>
    <w:lvl w:ilvl="0" w:tplc="635C200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76F36B6"/>
    <w:multiLevelType w:val="hybridMultilevel"/>
    <w:tmpl w:val="61D23B94"/>
    <w:lvl w:ilvl="0" w:tplc="04050001">
      <w:start w:val="1"/>
      <w:numFmt w:val="bullet"/>
      <w:lvlText w:val=""/>
      <w:lvlJc w:val="left"/>
      <w:pPr>
        <w:ind w:left="786" w:hanging="360"/>
      </w:pPr>
      <w:rPr>
        <w:rFonts w:ascii="Symbol" w:hAnsi="Symbol"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1" w15:restartNumberingAfterBreak="0">
    <w:nsid w:val="19C84ED6"/>
    <w:multiLevelType w:val="hybridMultilevel"/>
    <w:tmpl w:val="82FC8C60"/>
    <w:lvl w:ilvl="0" w:tplc="E690E018">
      <w:start w:val="1"/>
      <w:numFmt w:val="decimal"/>
      <w:lvlText w:val="%1."/>
      <w:lvlJc w:val="left"/>
      <w:pPr>
        <w:tabs>
          <w:tab w:val="num" w:pos="360"/>
        </w:tabs>
        <w:ind w:left="360" w:hanging="360"/>
      </w:pPr>
      <w:rPr>
        <w:rFonts w:ascii="Times New Roman" w:eastAsia="Times New Roman" w:hAnsi="Times New Roman" w:cs="Times New Roman"/>
      </w:rPr>
    </w:lvl>
    <w:lvl w:ilvl="1" w:tplc="8CFAB3BC">
      <w:start w:val="1"/>
      <w:numFmt w:val="bullet"/>
      <w:lvlText w:val=""/>
      <w:lvlJc w:val="left"/>
      <w:pPr>
        <w:tabs>
          <w:tab w:val="num" w:pos="1494"/>
        </w:tabs>
        <w:ind w:left="1324" w:hanging="604"/>
      </w:pPr>
      <w:rPr>
        <w:rFonts w:ascii="Symbol" w:hAnsi="Symbol"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CB21FEC"/>
    <w:multiLevelType w:val="hybridMultilevel"/>
    <w:tmpl w:val="1754582A"/>
    <w:lvl w:ilvl="0" w:tplc="E340A464">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1F3A2362"/>
    <w:multiLevelType w:val="hybridMultilevel"/>
    <w:tmpl w:val="F4BEDF1C"/>
    <w:lvl w:ilvl="0" w:tplc="B2E4870C">
      <w:start w:val="1"/>
      <w:numFmt w:val="decimal"/>
      <w:lvlText w:val="%1."/>
      <w:lvlJc w:val="left"/>
      <w:pPr>
        <w:tabs>
          <w:tab w:val="num" w:pos="1080"/>
        </w:tabs>
        <w:ind w:left="1080" w:hanging="360"/>
      </w:pPr>
      <w:rPr>
        <w:rFonts w:ascii="Arial" w:hAnsi="Arial" w:cs="Arial" w:hint="default"/>
        <w:b w:val="0"/>
        <w:i w:val="0"/>
        <w:sz w:val="20"/>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2423188F"/>
    <w:multiLevelType w:val="hybridMultilevel"/>
    <w:tmpl w:val="B0F081DA"/>
    <w:lvl w:ilvl="0" w:tplc="170452D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62334BF"/>
    <w:multiLevelType w:val="hybridMultilevel"/>
    <w:tmpl w:val="7D9ADC84"/>
    <w:lvl w:ilvl="0" w:tplc="0405000F">
      <w:start w:val="1"/>
      <w:numFmt w:val="decimal"/>
      <w:lvlText w:val="%1."/>
      <w:lvlJc w:val="left"/>
      <w:pPr>
        <w:ind w:left="720" w:hanging="360"/>
      </w:pPr>
      <w:rPr>
        <w:rFonts w:cs="Times New Roman" w:hint="default"/>
        <w:b w:val="0"/>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7BD3FBB"/>
    <w:multiLevelType w:val="hybridMultilevel"/>
    <w:tmpl w:val="2C4AA278"/>
    <w:lvl w:ilvl="0" w:tplc="5E44F2D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A9C5219"/>
    <w:multiLevelType w:val="hybridMultilevel"/>
    <w:tmpl w:val="23642ADE"/>
    <w:lvl w:ilvl="0" w:tplc="A1163C14">
      <w:start w:val="3"/>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19612A9"/>
    <w:multiLevelType w:val="hybridMultilevel"/>
    <w:tmpl w:val="205A77FE"/>
    <w:lvl w:ilvl="0" w:tplc="0405000F">
      <w:start w:val="1"/>
      <w:numFmt w:val="decimal"/>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5"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15:restartNumberingAfterBreak="0">
    <w:nsid w:val="33C83099"/>
    <w:multiLevelType w:val="hybridMultilevel"/>
    <w:tmpl w:val="44E4658A"/>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35D97F01"/>
    <w:multiLevelType w:val="hybridMultilevel"/>
    <w:tmpl w:val="22E8890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15:restartNumberingAfterBreak="0">
    <w:nsid w:val="394141CD"/>
    <w:multiLevelType w:val="hybridMultilevel"/>
    <w:tmpl w:val="BAAE437C"/>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cs="Times New Roman" w:hint="default"/>
        <w:b w:val="0"/>
      </w:rPr>
    </w:lvl>
    <w:lvl w:ilvl="1" w:tplc="4EEC2AC0">
      <w:start w:val="1"/>
      <w:numFmt w:val="lowerLetter"/>
      <w:lvlText w:val="%2)"/>
      <w:lvlJc w:val="left"/>
      <w:pPr>
        <w:tabs>
          <w:tab w:val="num" w:pos="-2051"/>
        </w:tabs>
        <w:ind w:left="-2051" w:hanging="360"/>
      </w:pPr>
      <w:rPr>
        <w:rFonts w:cs="Times New Roman" w:hint="default"/>
      </w:rPr>
    </w:lvl>
    <w:lvl w:ilvl="2" w:tplc="8E467A22">
      <w:start w:val="1"/>
      <w:numFmt w:val="lowerRoman"/>
      <w:lvlText w:val="%3."/>
      <w:lvlJc w:val="right"/>
      <w:pPr>
        <w:tabs>
          <w:tab w:val="num" w:pos="-1102"/>
        </w:tabs>
        <w:ind w:left="-1102" w:hanging="180"/>
      </w:pPr>
      <w:rPr>
        <w:rFonts w:cs="Times New Roman"/>
      </w:rPr>
    </w:lvl>
    <w:lvl w:ilvl="3" w:tplc="09D6C290" w:tentative="1">
      <w:start w:val="1"/>
      <w:numFmt w:val="decimal"/>
      <w:lvlText w:val="%4."/>
      <w:lvlJc w:val="left"/>
      <w:pPr>
        <w:tabs>
          <w:tab w:val="num" w:pos="-382"/>
        </w:tabs>
        <w:ind w:left="-382" w:hanging="360"/>
      </w:pPr>
      <w:rPr>
        <w:rFonts w:cs="Times New Roman"/>
      </w:rPr>
    </w:lvl>
    <w:lvl w:ilvl="4" w:tplc="B3ECD71A" w:tentative="1">
      <w:start w:val="1"/>
      <w:numFmt w:val="lowerLetter"/>
      <w:lvlText w:val="%5."/>
      <w:lvlJc w:val="left"/>
      <w:pPr>
        <w:tabs>
          <w:tab w:val="num" w:pos="338"/>
        </w:tabs>
        <w:ind w:left="338" w:hanging="360"/>
      </w:pPr>
      <w:rPr>
        <w:rFonts w:cs="Times New Roman"/>
      </w:rPr>
    </w:lvl>
    <w:lvl w:ilvl="5" w:tplc="79BEFC36" w:tentative="1">
      <w:start w:val="1"/>
      <w:numFmt w:val="lowerRoman"/>
      <w:lvlText w:val="%6."/>
      <w:lvlJc w:val="right"/>
      <w:pPr>
        <w:tabs>
          <w:tab w:val="num" w:pos="1058"/>
        </w:tabs>
        <w:ind w:left="1058" w:hanging="180"/>
      </w:pPr>
      <w:rPr>
        <w:rFonts w:cs="Times New Roman"/>
      </w:rPr>
    </w:lvl>
    <w:lvl w:ilvl="6" w:tplc="67522A94" w:tentative="1">
      <w:start w:val="1"/>
      <w:numFmt w:val="decimal"/>
      <w:lvlText w:val="%7."/>
      <w:lvlJc w:val="left"/>
      <w:pPr>
        <w:tabs>
          <w:tab w:val="num" w:pos="1778"/>
        </w:tabs>
        <w:ind w:left="1778" w:hanging="360"/>
      </w:pPr>
      <w:rPr>
        <w:rFonts w:cs="Times New Roman"/>
      </w:rPr>
    </w:lvl>
    <w:lvl w:ilvl="7" w:tplc="FD5C74F8" w:tentative="1">
      <w:start w:val="1"/>
      <w:numFmt w:val="lowerLetter"/>
      <w:lvlText w:val="%8."/>
      <w:lvlJc w:val="left"/>
      <w:pPr>
        <w:tabs>
          <w:tab w:val="num" w:pos="2498"/>
        </w:tabs>
        <w:ind w:left="2498" w:hanging="360"/>
      </w:pPr>
      <w:rPr>
        <w:rFonts w:cs="Times New Roman"/>
      </w:rPr>
    </w:lvl>
    <w:lvl w:ilvl="8" w:tplc="DCF097CA" w:tentative="1">
      <w:start w:val="1"/>
      <w:numFmt w:val="lowerRoman"/>
      <w:lvlText w:val="%9."/>
      <w:lvlJc w:val="right"/>
      <w:pPr>
        <w:tabs>
          <w:tab w:val="num" w:pos="3218"/>
        </w:tabs>
        <w:ind w:left="3218" w:hanging="180"/>
      </w:pPr>
      <w:rPr>
        <w:rFonts w:cs="Times New Roman"/>
      </w:rPr>
    </w:lvl>
  </w:abstractNum>
  <w:abstractNum w:abstractNumId="31" w15:restartNumberingAfterBreak="0">
    <w:nsid w:val="440238DB"/>
    <w:multiLevelType w:val="hybridMultilevel"/>
    <w:tmpl w:val="3F72547A"/>
    <w:lvl w:ilvl="0" w:tplc="486EFACA">
      <w:start w:val="1"/>
      <w:numFmt w:val="upperRoman"/>
      <w:pStyle w:val="Nadpislnku"/>
      <w:lvlText w:val="%1."/>
      <w:lvlJc w:val="right"/>
      <w:pPr>
        <w:ind w:left="360" w:hanging="360"/>
      </w:pPr>
      <w:rPr>
        <w:rFonts w:cs="Times New Roman"/>
        <w:i/>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2"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6" w15:restartNumberingAfterBreak="0">
    <w:nsid w:val="51114363"/>
    <w:multiLevelType w:val="multilevel"/>
    <w:tmpl w:val="50706052"/>
    <w:lvl w:ilvl="0">
      <w:start w:val="2"/>
      <w:numFmt w:val="decimal"/>
      <w:lvlText w:val="%1."/>
      <w:lvlJc w:val="left"/>
      <w:pPr>
        <w:ind w:left="720" w:hanging="360"/>
      </w:pPr>
      <w:rPr>
        <w:rFonts w:ascii="Arial" w:hAnsi="Arial" w:cs="Arial"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3D253B2"/>
    <w:multiLevelType w:val="hybridMultilevel"/>
    <w:tmpl w:val="26EEBE1A"/>
    <w:lvl w:ilvl="0" w:tplc="C4F2EAA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BA92DFC"/>
    <w:multiLevelType w:val="hybridMultilevel"/>
    <w:tmpl w:val="8BF822FC"/>
    <w:lvl w:ilvl="0" w:tplc="83140BA8">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0" w15:restartNumberingAfterBreak="0">
    <w:nsid w:val="602525A9"/>
    <w:multiLevelType w:val="hybridMultilevel"/>
    <w:tmpl w:val="0586501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1" w15:restartNumberingAfterBreak="0">
    <w:nsid w:val="62A80BB2"/>
    <w:multiLevelType w:val="hybridMultilevel"/>
    <w:tmpl w:val="F9A86470"/>
    <w:lvl w:ilvl="0" w:tplc="AAA641DC">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63EF1C00"/>
    <w:multiLevelType w:val="hybridMultilevel"/>
    <w:tmpl w:val="79BA4488"/>
    <w:lvl w:ilvl="0" w:tplc="89FC031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4"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B11850"/>
    <w:multiLevelType w:val="hybridMultilevel"/>
    <w:tmpl w:val="EB7487A0"/>
    <w:lvl w:ilvl="0" w:tplc="7116D4B2">
      <w:start w:val="1"/>
      <w:numFmt w:val="decimal"/>
      <w:lvlText w:val="%1."/>
      <w:lvlJc w:val="left"/>
      <w:pPr>
        <w:ind w:left="720" w:hanging="360"/>
      </w:pPr>
      <w:rPr>
        <w:rFonts w:ascii="Arial" w:eastAsia="Times New Roman" w:hAnsi="Arial" w:cs="Arial"/>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7" w15:restartNumberingAfterBreak="0">
    <w:nsid w:val="7A205FB7"/>
    <w:multiLevelType w:val="multilevel"/>
    <w:tmpl w:val="4F46BDEA"/>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AB53A4E"/>
    <w:multiLevelType w:val="hybridMultilevel"/>
    <w:tmpl w:val="E6BA2876"/>
    <w:lvl w:ilvl="0" w:tplc="7EC0EBF0">
      <w:start w:val="3"/>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8"/>
  </w:num>
  <w:num w:numId="3">
    <w:abstractNumId w:val="14"/>
  </w:num>
  <w:num w:numId="4">
    <w:abstractNumId w:val="1"/>
  </w:num>
  <w:num w:numId="5">
    <w:abstractNumId w:val="25"/>
  </w:num>
  <w:num w:numId="6">
    <w:abstractNumId w:val="13"/>
  </w:num>
  <w:num w:numId="7">
    <w:abstractNumId w:val="44"/>
  </w:num>
  <w:num w:numId="8">
    <w:abstractNumId w:val="35"/>
  </w:num>
  <w:num w:numId="9">
    <w:abstractNumId w:val="42"/>
  </w:num>
  <w:num w:numId="10">
    <w:abstractNumId w:val="9"/>
  </w:num>
  <w:num w:numId="11">
    <w:abstractNumId w:val="6"/>
  </w:num>
  <w:num w:numId="12">
    <w:abstractNumId w:val="21"/>
  </w:num>
  <w:num w:numId="13">
    <w:abstractNumId w:val="39"/>
  </w:num>
  <w:num w:numId="14">
    <w:abstractNumId w:val="31"/>
  </w:num>
  <w:num w:numId="15">
    <w:abstractNumId w:val="46"/>
  </w:num>
  <w:num w:numId="16">
    <w:abstractNumId w:val="22"/>
  </w:num>
  <w:num w:numId="17">
    <w:abstractNumId w:val="4"/>
  </w:num>
  <w:num w:numId="18">
    <w:abstractNumId w:val="34"/>
  </w:num>
  <w:num w:numId="19">
    <w:abstractNumId w:val="23"/>
  </w:num>
  <w:num w:numId="20">
    <w:abstractNumId w:val="29"/>
  </w:num>
  <w:num w:numId="21">
    <w:abstractNumId w:val="33"/>
  </w:num>
  <w:num w:numId="22">
    <w:abstractNumId w:val="20"/>
  </w:num>
  <w:num w:numId="23">
    <w:abstractNumId w:val="28"/>
  </w:num>
  <w:num w:numId="24">
    <w:abstractNumId w:val="37"/>
  </w:num>
  <w:num w:numId="25">
    <w:abstractNumId w:val="36"/>
  </w:num>
  <w:num w:numId="26">
    <w:abstractNumId w:val="48"/>
  </w:num>
  <w:num w:numId="27">
    <w:abstractNumId w:val="15"/>
  </w:num>
  <w:num w:numId="28">
    <w:abstractNumId w:val="8"/>
  </w:num>
  <w:num w:numId="29">
    <w:abstractNumId w:val="45"/>
  </w:num>
  <w:num w:numId="30">
    <w:abstractNumId w:val="7"/>
  </w:num>
  <w:num w:numId="31">
    <w:abstractNumId w:val="10"/>
  </w:num>
  <w:num w:numId="32">
    <w:abstractNumId w:val="3"/>
  </w:num>
  <w:num w:numId="33">
    <w:abstractNumId w:val="5"/>
  </w:num>
  <w:num w:numId="34">
    <w:abstractNumId w:val="19"/>
  </w:num>
  <w:num w:numId="35">
    <w:abstractNumId w:val="17"/>
  </w:num>
  <w:num w:numId="36">
    <w:abstractNumId w:val="26"/>
  </w:num>
  <w:num w:numId="37">
    <w:abstractNumId w:val="30"/>
  </w:num>
  <w:num w:numId="38">
    <w:abstractNumId w:val="43"/>
  </w:num>
  <w:num w:numId="39">
    <w:abstractNumId w:val="0"/>
  </w:num>
  <w:num w:numId="40">
    <w:abstractNumId w:val="16"/>
  </w:num>
  <w:num w:numId="41">
    <w:abstractNumId w:val="27"/>
  </w:num>
  <w:num w:numId="42">
    <w:abstractNumId w:val="11"/>
  </w:num>
  <w:num w:numId="43">
    <w:abstractNumId w:val="24"/>
  </w:num>
  <w:num w:numId="44">
    <w:abstractNumId w:val="40"/>
  </w:num>
  <w:num w:numId="45">
    <w:abstractNumId w:val="41"/>
  </w:num>
  <w:num w:numId="46">
    <w:abstractNumId w:val="12"/>
  </w:num>
  <w:num w:numId="47">
    <w:abstractNumId w:val="32"/>
  </w:num>
  <w:num w:numId="48">
    <w:abstractNumId w:val="47"/>
  </w:num>
  <w:num w:numId="49">
    <w:abstractNumId w:val="38"/>
  </w:num>
  <w:num w:numId="50">
    <w:abstractNumId w:val="31"/>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SUB - Podolan Petr">
    <w15:presenceInfo w15:providerId="AD" w15:userId="S-1-5-21-1960408961-823518204-682003330-88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NotTrackFormatting/>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7E9"/>
    <w:rsid w:val="0000494E"/>
    <w:rsid w:val="00004BFC"/>
    <w:rsid w:val="0000723D"/>
    <w:rsid w:val="00010847"/>
    <w:rsid w:val="00012958"/>
    <w:rsid w:val="00014FC3"/>
    <w:rsid w:val="00015140"/>
    <w:rsid w:val="00015F8D"/>
    <w:rsid w:val="00017972"/>
    <w:rsid w:val="00020301"/>
    <w:rsid w:val="0002215A"/>
    <w:rsid w:val="00024EE3"/>
    <w:rsid w:val="0002663F"/>
    <w:rsid w:val="00026E7F"/>
    <w:rsid w:val="0003013B"/>
    <w:rsid w:val="0003075A"/>
    <w:rsid w:val="00030E8F"/>
    <w:rsid w:val="00030FEB"/>
    <w:rsid w:val="00032B0D"/>
    <w:rsid w:val="00033A92"/>
    <w:rsid w:val="00036EF2"/>
    <w:rsid w:val="000420FB"/>
    <w:rsid w:val="00043E77"/>
    <w:rsid w:val="00046411"/>
    <w:rsid w:val="00046BB8"/>
    <w:rsid w:val="00052504"/>
    <w:rsid w:val="000615EB"/>
    <w:rsid w:val="00061629"/>
    <w:rsid w:val="00061C33"/>
    <w:rsid w:val="00064701"/>
    <w:rsid w:val="000650F3"/>
    <w:rsid w:val="0006533A"/>
    <w:rsid w:val="000768CE"/>
    <w:rsid w:val="000821B6"/>
    <w:rsid w:val="000844AF"/>
    <w:rsid w:val="0008572F"/>
    <w:rsid w:val="000939E0"/>
    <w:rsid w:val="000A1C41"/>
    <w:rsid w:val="000A291A"/>
    <w:rsid w:val="000A2FC9"/>
    <w:rsid w:val="000A4C77"/>
    <w:rsid w:val="000A6FD1"/>
    <w:rsid w:val="000B350D"/>
    <w:rsid w:val="000B373F"/>
    <w:rsid w:val="000B4743"/>
    <w:rsid w:val="000B4BC6"/>
    <w:rsid w:val="000C336C"/>
    <w:rsid w:val="000C76CC"/>
    <w:rsid w:val="000D0A51"/>
    <w:rsid w:val="000D1881"/>
    <w:rsid w:val="000D2CEB"/>
    <w:rsid w:val="000D3DD8"/>
    <w:rsid w:val="000D6187"/>
    <w:rsid w:val="000D7D17"/>
    <w:rsid w:val="000E2116"/>
    <w:rsid w:val="000E7EAC"/>
    <w:rsid w:val="000F2DBD"/>
    <w:rsid w:val="000F58FD"/>
    <w:rsid w:val="00103302"/>
    <w:rsid w:val="00107F43"/>
    <w:rsid w:val="00111445"/>
    <w:rsid w:val="00113B43"/>
    <w:rsid w:val="00115CFF"/>
    <w:rsid w:val="0011793B"/>
    <w:rsid w:val="00117B2A"/>
    <w:rsid w:val="00124395"/>
    <w:rsid w:val="00124D7C"/>
    <w:rsid w:val="001307B9"/>
    <w:rsid w:val="00130921"/>
    <w:rsid w:val="0013095F"/>
    <w:rsid w:val="00133E81"/>
    <w:rsid w:val="001379C3"/>
    <w:rsid w:val="00142B0F"/>
    <w:rsid w:val="0014356E"/>
    <w:rsid w:val="001509AF"/>
    <w:rsid w:val="001559AF"/>
    <w:rsid w:val="00155F2A"/>
    <w:rsid w:val="001651D8"/>
    <w:rsid w:val="001660FF"/>
    <w:rsid w:val="001756E7"/>
    <w:rsid w:val="001831EA"/>
    <w:rsid w:val="00186B8E"/>
    <w:rsid w:val="0019531E"/>
    <w:rsid w:val="0019551E"/>
    <w:rsid w:val="0019648E"/>
    <w:rsid w:val="001B13A4"/>
    <w:rsid w:val="001B3EDB"/>
    <w:rsid w:val="001B4CEB"/>
    <w:rsid w:val="001B5EC4"/>
    <w:rsid w:val="001C2567"/>
    <w:rsid w:val="001C4576"/>
    <w:rsid w:val="001D1B0F"/>
    <w:rsid w:val="001D42FA"/>
    <w:rsid w:val="001D5CAD"/>
    <w:rsid w:val="001E01DC"/>
    <w:rsid w:val="001E36C8"/>
    <w:rsid w:val="001E4CB3"/>
    <w:rsid w:val="001E7D9E"/>
    <w:rsid w:val="001F6CB8"/>
    <w:rsid w:val="002051C0"/>
    <w:rsid w:val="00206E1D"/>
    <w:rsid w:val="00210D5B"/>
    <w:rsid w:val="00211E64"/>
    <w:rsid w:val="002134CF"/>
    <w:rsid w:val="00215F57"/>
    <w:rsid w:val="00216256"/>
    <w:rsid w:val="00217B43"/>
    <w:rsid w:val="00220DF0"/>
    <w:rsid w:val="00224A7D"/>
    <w:rsid w:val="00225B74"/>
    <w:rsid w:val="00226EF4"/>
    <w:rsid w:val="00234D9C"/>
    <w:rsid w:val="0024014F"/>
    <w:rsid w:val="00240C15"/>
    <w:rsid w:val="00245057"/>
    <w:rsid w:val="00246C01"/>
    <w:rsid w:val="00254122"/>
    <w:rsid w:val="002542B0"/>
    <w:rsid w:val="0025621E"/>
    <w:rsid w:val="00263392"/>
    <w:rsid w:val="00264EC5"/>
    <w:rsid w:val="002653FC"/>
    <w:rsid w:val="00266E11"/>
    <w:rsid w:val="00267246"/>
    <w:rsid w:val="002724B9"/>
    <w:rsid w:val="00273D1B"/>
    <w:rsid w:val="00274BB7"/>
    <w:rsid w:val="00274F3B"/>
    <w:rsid w:val="00277A9F"/>
    <w:rsid w:val="00280286"/>
    <w:rsid w:val="00280B3F"/>
    <w:rsid w:val="002822C5"/>
    <w:rsid w:val="0029404F"/>
    <w:rsid w:val="002946EC"/>
    <w:rsid w:val="002952D4"/>
    <w:rsid w:val="002A1276"/>
    <w:rsid w:val="002A2CB6"/>
    <w:rsid w:val="002A51C2"/>
    <w:rsid w:val="002A6261"/>
    <w:rsid w:val="002B4605"/>
    <w:rsid w:val="002B4F7F"/>
    <w:rsid w:val="002B676D"/>
    <w:rsid w:val="002C07EE"/>
    <w:rsid w:val="002C11D9"/>
    <w:rsid w:val="002C3D2C"/>
    <w:rsid w:val="002D2DA5"/>
    <w:rsid w:val="002D5597"/>
    <w:rsid w:val="002D693F"/>
    <w:rsid w:val="002E3552"/>
    <w:rsid w:val="002F038C"/>
    <w:rsid w:val="002F245B"/>
    <w:rsid w:val="002F2A3D"/>
    <w:rsid w:val="002F46B5"/>
    <w:rsid w:val="002F4F9A"/>
    <w:rsid w:val="002F5825"/>
    <w:rsid w:val="002F5827"/>
    <w:rsid w:val="002F7619"/>
    <w:rsid w:val="003010E5"/>
    <w:rsid w:val="00304402"/>
    <w:rsid w:val="00305C99"/>
    <w:rsid w:val="0031124D"/>
    <w:rsid w:val="003119A1"/>
    <w:rsid w:val="003119BB"/>
    <w:rsid w:val="00312735"/>
    <w:rsid w:val="00315BD3"/>
    <w:rsid w:val="0032542D"/>
    <w:rsid w:val="00326D69"/>
    <w:rsid w:val="00331475"/>
    <w:rsid w:val="0033374E"/>
    <w:rsid w:val="00335C67"/>
    <w:rsid w:val="00337D93"/>
    <w:rsid w:val="00343373"/>
    <w:rsid w:val="00344B7E"/>
    <w:rsid w:val="00347FFD"/>
    <w:rsid w:val="00354AFF"/>
    <w:rsid w:val="0035791D"/>
    <w:rsid w:val="00361393"/>
    <w:rsid w:val="003614AB"/>
    <w:rsid w:val="00361A98"/>
    <w:rsid w:val="00364DB8"/>
    <w:rsid w:val="0038040E"/>
    <w:rsid w:val="003A0230"/>
    <w:rsid w:val="003A0FE7"/>
    <w:rsid w:val="003A4E00"/>
    <w:rsid w:val="003A7C12"/>
    <w:rsid w:val="003B0B19"/>
    <w:rsid w:val="003B0B2B"/>
    <w:rsid w:val="003B2392"/>
    <w:rsid w:val="003B4DA6"/>
    <w:rsid w:val="003B6946"/>
    <w:rsid w:val="003C16BD"/>
    <w:rsid w:val="003D3F22"/>
    <w:rsid w:val="003E0610"/>
    <w:rsid w:val="003E2442"/>
    <w:rsid w:val="003F3207"/>
    <w:rsid w:val="003F3844"/>
    <w:rsid w:val="003F4EE1"/>
    <w:rsid w:val="003F599E"/>
    <w:rsid w:val="00401416"/>
    <w:rsid w:val="00403263"/>
    <w:rsid w:val="00404C96"/>
    <w:rsid w:val="00405056"/>
    <w:rsid w:val="00407225"/>
    <w:rsid w:val="0041182D"/>
    <w:rsid w:val="00413929"/>
    <w:rsid w:val="00415199"/>
    <w:rsid w:val="0041523C"/>
    <w:rsid w:val="00417E4A"/>
    <w:rsid w:val="00423329"/>
    <w:rsid w:val="00424D2C"/>
    <w:rsid w:val="00426CFD"/>
    <w:rsid w:val="00427989"/>
    <w:rsid w:val="004300BA"/>
    <w:rsid w:val="00431B8D"/>
    <w:rsid w:val="00433476"/>
    <w:rsid w:val="00436DEC"/>
    <w:rsid w:val="004422E4"/>
    <w:rsid w:val="00451A82"/>
    <w:rsid w:val="00455061"/>
    <w:rsid w:val="004557E1"/>
    <w:rsid w:val="004576D5"/>
    <w:rsid w:val="00461276"/>
    <w:rsid w:val="00462AAD"/>
    <w:rsid w:val="00465A8E"/>
    <w:rsid w:val="004711D1"/>
    <w:rsid w:val="0047146E"/>
    <w:rsid w:val="00475D22"/>
    <w:rsid w:val="004800FA"/>
    <w:rsid w:val="0048146C"/>
    <w:rsid w:val="00485485"/>
    <w:rsid w:val="004854A5"/>
    <w:rsid w:val="00486976"/>
    <w:rsid w:val="00491532"/>
    <w:rsid w:val="00491BB7"/>
    <w:rsid w:val="00492E19"/>
    <w:rsid w:val="004A1743"/>
    <w:rsid w:val="004A279E"/>
    <w:rsid w:val="004A44F2"/>
    <w:rsid w:val="004A468F"/>
    <w:rsid w:val="004B0CAF"/>
    <w:rsid w:val="004B0E5D"/>
    <w:rsid w:val="004B2475"/>
    <w:rsid w:val="004B54B3"/>
    <w:rsid w:val="004C24E2"/>
    <w:rsid w:val="004D0C42"/>
    <w:rsid w:val="004D18D9"/>
    <w:rsid w:val="004D2BED"/>
    <w:rsid w:val="004E3E12"/>
    <w:rsid w:val="004F1688"/>
    <w:rsid w:val="004F3AEA"/>
    <w:rsid w:val="004F4663"/>
    <w:rsid w:val="004F53D9"/>
    <w:rsid w:val="00500DED"/>
    <w:rsid w:val="0050202C"/>
    <w:rsid w:val="00502887"/>
    <w:rsid w:val="00502F80"/>
    <w:rsid w:val="00505332"/>
    <w:rsid w:val="00505984"/>
    <w:rsid w:val="00506279"/>
    <w:rsid w:val="00507E37"/>
    <w:rsid w:val="00510897"/>
    <w:rsid w:val="00511E8A"/>
    <w:rsid w:val="00517A1A"/>
    <w:rsid w:val="005235CC"/>
    <w:rsid w:val="00537926"/>
    <w:rsid w:val="0054477E"/>
    <w:rsid w:val="00544B9E"/>
    <w:rsid w:val="00547F7F"/>
    <w:rsid w:val="00555CCA"/>
    <w:rsid w:val="00556CD0"/>
    <w:rsid w:val="00557277"/>
    <w:rsid w:val="00562577"/>
    <w:rsid w:val="00563442"/>
    <w:rsid w:val="00566880"/>
    <w:rsid w:val="00566BE3"/>
    <w:rsid w:val="0057761B"/>
    <w:rsid w:val="00581E51"/>
    <w:rsid w:val="00582E9D"/>
    <w:rsid w:val="00584664"/>
    <w:rsid w:val="00586E3A"/>
    <w:rsid w:val="00590164"/>
    <w:rsid w:val="005915B6"/>
    <w:rsid w:val="00596A6F"/>
    <w:rsid w:val="00596E37"/>
    <w:rsid w:val="005A2EBA"/>
    <w:rsid w:val="005A3BEE"/>
    <w:rsid w:val="005A5F0A"/>
    <w:rsid w:val="005A6D01"/>
    <w:rsid w:val="005B14C1"/>
    <w:rsid w:val="005B4CD6"/>
    <w:rsid w:val="005B5675"/>
    <w:rsid w:val="005C2B68"/>
    <w:rsid w:val="005C2D1A"/>
    <w:rsid w:val="005C4562"/>
    <w:rsid w:val="005D4701"/>
    <w:rsid w:val="005D67DA"/>
    <w:rsid w:val="005E4AF1"/>
    <w:rsid w:val="0060360A"/>
    <w:rsid w:val="00605106"/>
    <w:rsid w:val="00605E42"/>
    <w:rsid w:val="006109BE"/>
    <w:rsid w:val="00613DFB"/>
    <w:rsid w:val="00614B3E"/>
    <w:rsid w:val="0061581E"/>
    <w:rsid w:val="00617475"/>
    <w:rsid w:val="006210DF"/>
    <w:rsid w:val="00632A49"/>
    <w:rsid w:val="00634277"/>
    <w:rsid w:val="00634631"/>
    <w:rsid w:val="00635750"/>
    <w:rsid w:val="00636983"/>
    <w:rsid w:val="00636C07"/>
    <w:rsid w:val="00637809"/>
    <w:rsid w:val="0064006D"/>
    <w:rsid w:val="0064164C"/>
    <w:rsid w:val="006436E7"/>
    <w:rsid w:val="00646BBF"/>
    <w:rsid w:val="00651AD5"/>
    <w:rsid w:val="00654219"/>
    <w:rsid w:val="00676B73"/>
    <w:rsid w:val="0067784F"/>
    <w:rsid w:val="00677ED9"/>
    <w:rsid w:val="0068378D"/>
    <w:rsid w:val="0068487D"/>
    <w:rsid w:val="006871C9"/>
    <w:rsid w:val="00687E70"/>
    <w:rsid w:val="0069565D"/>
    <w:rsid w:val="006962C9"/>
    <w:rsid w:val="00696CFB"/>
    <w:rsid w:val="006A4E33"/>
    <w:rsid w:val="006A68DC"/>
    <w:rsid w:val="006A7627"/>
    <w:rsid w:val="006A7701"/>
    <w:rsid w:val="006B092B"/>
    <w:rsid w:val="006B0FD1"/>
    <w:rsid w:val="006B3257"/>
    <w:rsid w:val="006C3909"/>
    <w:rsid w:val="006C5478"/>
    <w:rsid w:val="006C72AF"/>
    <w:rsid w:val="006D6D4E"/>
    <w:rsid w:val="006E2E37"/>
    <w:rsid w:val="006E31C3"/>
    <w:rsid w:val="006E3386"/>
    <w:rsid w:val="006E34B5"/>
    <w:rsid w:val="006F3B7F"/>
    <w:rsid w:val="006F4720"/>
    <w:rsid w:val="006F4ABA"/>
    <w:rsid w:val="006F51F9"/>
    <w:rsid w:val="006F7C06"/>
    <w:rsid w:val="007056B6"/>
    <w:rsid w:val="0070640B"/>
    <w:rsid w:val="00713356"/>
    <w:rsid w:val="00725D97"/>
    <w:rsid w:val="00727A86"/>
    <w:rsid w:val="007321CE"/>
    <w:rsid w:val="00733020"/>
    <w:rsid w:val="00737387"/>
    <w:rsid w:val="00740D29"/>
    <w:rsid w:val="00740E22"/>
    <w:rsid w:val="007429DD"/>
    <w:rsid w:val="00742ABF"/>
    <w:rsid w:val="00744114"/>
    <w:rsid w:val="0074708B"/>
    <w:rsid w:val="00750511"/>
    <w:rsid w:val="00751FD3"/>
    <w:rsid w:val="00753D8B"/>
    <w:rsid w:val="00754ED5"/>
    <w:rsid w:val="00756438"/>
    <w:rsid w:val="007614F2"/>
    <w:rsid w:val="0076283E"/>
    <w:rsid w:val="00764DAD"/>
    <w:rsid w:val="00767056"/>
    <w:rsid w:val="00771389"/>
    <w:rsid w:val="00771A27"/>
    <w:rsid w:val="0077207D"/>
    <w:rsid w:val="00773CB2"/>
    <w:rsid w:val="00781276"/>
    <w:rsid w:val="007834D5"/>
    <w:rsid w:val="00785281"/>
    <w:rsid w:val="00786873"/>
    <w:rsid w:val="00791DB4"/>
    <w:rsid w:val="007978F6"/>
    <w:rsid w:val="00797F77"/>
    <w:rsid w:val="007A3553"/>
    <w:rsid w:val="007B2E3D"/>
    <w:rsid w:val="007B49E9"/>
    <w:rsid w:val="007B4AFD"/>
    <w:rsid w:val="007C0C36"/>
    <w:rsid w:val="007C1204"/>
    <w:rsid w:val="007C696E"/>
    <w:rsid w:val="007C7A38"/>
    <w:rsid w:val="007C7E10"/>
    <w:rsid w:val="007D02A8"/>
    <w:rsid w:val="007D0999"/>
    <w:rsid w:val="007D0A88"/>
    <w:rsid w:val="007D15C6"/>
    <w:rsid w:val="007D7A6C"/>
    <w:rsid w:val="007E0CBE"/>
    <w:rsid w:val="007E166B"/>
    <w:rsid w:val="007E3494"/>
    <w:rsid w:val="007E35A5"/>
    <w:rsid w:val="007E54C7"/>
    <w:rsid w:val="007F1991"/>
    <w:rsid w:val="007F2A82"/>
    <w:rsid w:val="007F47A6"/>
    <w:rsid w:val="007F5165"/>
    <w:rsid w:val="00805DD3"/>
    <w:rsid w:val="00806DA1"/>
    <w:rsid w:val="008114CC"/>
    <w:rsid w:val="008270D8"/>
    <w:rsid w:val="008270DC"/>
    <w:rsid w:val="00832654"/>
    <w:rsid w:val="00835616"/>
    <w:rsid w:val="008457BF"/>
    <w:rsid w:val="00845973"/>
    <w:rsid w:val="0084718D"/>
    <w:rsid w:val="008505AF"/>
    <w:rsid w:val="008547D0"/>
    <w:rsid w:val="00854A62"/>
    <w:rsid w:val="00854B4F"/>
    <w:rsid w:val="00860FA4"/>
    <w:rsid w:val="0086127D"/>
    <w:rsid w:val="0086553D"/>
    <w:rsid w:val="00870862"/>
    <w:rsid w:val="00872C54"/>
    <w:rsid w:val="0087344E"/>
    <w:rsid w:val="0087717B"/>
    <w:rsid w:val="0088220E"/>
    <w:rsid w:val="008848A8"/>
    <w:rsid w:val="00884C03"/>
    <w:rsid w:val="0088599F"/>
    <w:rsid w:val="00892FAF"/>
    <w:rsid w:val="0089341E"/>
    <w:rsid w:val="00894377"/>
    <w:rsid w:val="008A1B7D"/>
    <w:rsid w:val="008A5466"/>
    <w:rsid w:val="008A5E1F"/>
    <w:rsid w:val="008A5E65"/>
    <w:rsid w:val="008A6006"/>
    <w:rsid w:val="008B207E"/>
    <w:rsid w:val="008B46E0"/>
    <w:rsid w:val="008B5A54"/>
    <w:rsid w:val="008B665D"/>
    <w:rsid w:val="008B74CE"/>
    <w:rsid w:val="008C0CDB"/>
    <w:rsid w:val="008C2B6D"/>
    <w:rsid w:val="008C36DA"/>
    <w:rsid w:val="008C5AE0"/>
    <w:rsid w:val="008D778D"/>
    <w:rsid w:val="008D7872"/>
    <w:rsid w:val="008E1E69"/>
    <w:rsid w:val="008E5A0C"/>
    <w:rsid w:val="008E734C"/>
    <w:rsid w:val="008E7BBA"/>
    <w:rsid w:val="008F0B78"/>
    <w:rsid w:val="008F1B89"/>
    <w:rsid w:val="008F2B42"/>
    <w:rsid w:val="008F3841"/>
    <w:rsid w:val="00905361"/>
    <w:rsid w:val="00907A53"/>
    <w:rsid w:val="009143F2"/>
    <w:rsid w:val="0091709C"/>
    <w:rsid w:val="00922677"/>
    <w:rsid w:val="00923021"/>
    <w:rsid w:val="00923299"/>
    <w:rsid w:val="009303FC"/>
    <w:rsid w:val="00935902"/>
    <w:rsid w:val="00937B02"/>
    <w:rsid w:val="0094297A"/>
    <w:rsid w:val="009460D4"/>
    <w:rsid w:val="00946729"/>
    <w:rsid w:val="0094740B"/>
    <w:rsid w:val="009522D4"/>
    <w:rsid w:val="009640A3"/>
    <w:rsid w:val="00964959"/>
    <w:rsid w:val="009719F2"/>
    <w:rsid w:val="009720F3"/>
    <w:rsid w:val="00972772"/>
    <w:rsid w:val="0097324E"/>
    <w:rsid w:val="0097625E"/>
    <w:rsid w:val="00977900"/>
    <w:rsid w:val="009842CA"/>
    <w:rsid w:val="00985F9A"/>
    <w:rsid w:val="00987495"/>
    <w:rsid w:val="00987DEF"/>
    <w:rsid w:val="00991D8E"/>
    <w:rsid w:val="009964C9"/>
    <w:rsid w:val="009A0E18"/>
    <w:rsid w:val="009A439C"/>
    <w:rsid w:val="009A5185"/>
    <w:rsid w:val="009B4C91"/>
    <w:rsid w:val="009B5F10"/>
    <w:rsid w:val="009C147D"/>
    <w:rsid w:val="009C2EF8"/>
    <w:rsid w:val="009C73F8"/>
    <w:rsid w:val="009D139C"/>
    <w:rsid w:val="009D1F86"/>
    <w:rsid w:val="009D2883"/>
    <w:rsid w:val="009D396F"/>
    <w:rsid w:val="009E08C7"/>
    <w:rsid w:val="009E4BB4"/>
    <w:rsid w:val="009E6931"/>
    <w:rsid w:val="009F3AE4"/>
    <w:rsid w:val="009F4882"/>
    <w:rsid w:val="009F6801"/>
    <w:rsid w:val="00A05F3B"/>
    <w:rsid w:val="00A070C1"/>
    <w:rsid w:val="00A07F0A"/>
    <w:rsid w:val="00A10875"/>
    <w:rsid w:val="00A10900"/>
    <w:rsid w:val="00A11341"/>
    <w:rsid w:val="00A12112"/>
    <w:rsid w:val="00A16202"/>
    <w:rsid w:val="00A2194C"/>
    <w:rsid w:val="00A21AC8"/>
    <w:rsid w:val="00A26253"/>
    <w:rsid w:val="00A26878"/>
    <w:rsid w:val="00A30E22"/>
    <w:rsid w:val="00A345FE"/>
    <w:rsid w:val="00A36E1A"/>
    <w:rsid w:val="00A47CEA"/>
    <w:rsid w:val="00A50CD6"/>
    <w:rsid w:val="00A53D48"/>
    <w:rsid w:val="00A55791"/>
    <w:rsid w:val="00A55ABE"/>
    <w:rsid w:val="00A70BD1"/>
    <w:rsid w:val="00A70D33"/>
    <w:rsid w:val="00A72151"/>
    <w:rsid w:val="00A77730"/>
    <w:rsid w:val="00A80556"/>
    <w:rsid w:val="00A80C1C"/>
    <w:rsid w:val="00A8301C"/>
    <w:rsid w:val="00A905B1"/>
    <w:rsid w:val="00A92BAC"/>
    <w:rsid w:val="00A92C37"/>
    <w:rsid w:val="00A92D7B"/>
    <w:rsid w:val="00A94DD0"/>
    <w:rsid w:val="00A95220"/>
    <w:rsid w:val="00A95726"/>
    <w:rsid w:val="00A96000"/>
    <w:rsid w:val="00AA6ED9"/>
    <w:rsid w:val="00AB5146"/>
    <w:rsid w:val="00AB79C6"/>
    <w:rsid w:val="00AB7D3B"/>
    <w:rsid w:val="00AB7D9C"/>
    <w:rsid w:val="00AC1B47"/>
    <w:rsid w:val="00AC3AFD"/>
    <w:rsid w:val="00AC7325"/>
    <w:rsid w:val="00AC75DF"/>
    <w:rsid w:val="00AC7EBB"/>
    <w:rsid w:val="00AD0207"/>
    <w:rsid w:val="00AD2193"/>
    <w:rsid w:val="00AD42A4"/>
    <w:rsid w:val="00AE673C"/>
    <w:rsid w:val="00AE7848"/>
    <w:rsid w:val="00AF30AB"/>
    <w:rsid w:val="00AF4014"/>
    <w:rsid w:val="00AF78D5"/>
    <w:rsid w:val="00B000B1"/>
    <w:rsid w:val="00B1011E"/>
    <w:rsid w:val="00B13198"/>
    <w:rsid w:val="00B17E9B"/>
    <w:rsid w:val="00B23D20"/>
    <w:rsid w:val="00B23FC4"/>
    <w:rsid w:val="00B32FCD"/>
    <w:rsid w:val="00B34051"/>
    <w:rsid w:val="00B36659"/>
    <w:rsid w:val="00B4163D"/>
    <w:rsid w:val="00B41DAE"/>
    <w:rsid w:val="00B434DE"/>
    <w:rsid w:val="00B44693"/>
    <w:rsid w:val="00B44A36"/>
    <w:rsid w:val="00B457DA"/>
    <w:rsid w:val="00B45B2F"/>
    <w:rsid w:val="00B468A2"/>
    <w:rsid w:val="00B4754A"/>
    <w:rsid w:val="00B512DD"/>
    <w:rsid w:val="00B5370F"/>
    <w:rsid w:val="00B54618"/>
    <w:rsid w:val="00B565DC"/>
    <w:rsid w:val="00B606D0"/>
    <w:rsid w:val="00B60C00"/>
    <w:rsid w:val="00B62026"/>
    <w:rsid w:val="00B6260D"/>
    <w:rsid w:val="00B6593D"/>
    <w:rsid w:val="00B66BC7"/>
    <w:rsid w:val="00B71DB9"/>
    <w:rsid w:val="00B81289"/>
    <w:rsid w:val="00B82939"/>
    <w:rsid w:val="00B87DE5"/>
    <w:rsid w:val="00B90D81"/>
    <w:rsid w:val="00B91E92"/>
    <w:rsid w:val="00B96724"/>
    <w:rsid w:val="00BA5F5A"/>
    <w:rsid w:val="00BB13B0"/>
    <w:rsid w:val="00BB5B97"/>
    <w:rsid w:val="00BC2FA3"/>
    <w:rsid w:val="00BC40BC"/>
    <w:rsid w:val="00BD3C2E"/>
    <w:rsid w:val="00BD607B"/>
    <w:rsid w:val="00BD6973"/>
    <w:rsid w:val="00BE07E4"/>
    <w:rsid w:val="00BE0CF9"/>
    <w:rsid w:val="00BE2259"/>
    <w:rsid w:val="00BE406A"/>
    <w:rsid w:val="00BE650F"/>
    <w:rsid w:val="00BF0E9E"/>
    <w:rsid w:val="00C037EB"/>
    <w:rsid w:val="00C0461B"/>
    <w:rsid w:val="00C060A5"/>
    <w:rsid w:val="00C07225"/>
    <w:rsid w:val="00C11323"/>
    <w:rsid w:val="00C13717"/>
    <w:rsid w:val="00C143BC"/>
    <w:rsid w:val="00C14404"/>
    <w:rsid w:val="00C21902"/>
    <w:rsid w:val="00C276B7"/>
    <w:rsid w:val="00C30CE1"/>
    <w:rsid w:val="00C326C2"/>
    <w:rsid w:val="00C346C5"/>
    <w:rsid w:val="00C34977"/>
    <w:rsid w:val="00C4170E"/>
    <w:rsid w:val="00C4323D"/>
    <w:rsid w:val="00C44877"/>
    <w:rsid w:val="00C4798A"/>
    <w:rsid w:val="00C54575"/>
    <w:rsid w:val="00C61212"/>
    <w:rsid w:val="00C648F2"/>
    <w:rsid w:val="00C64A65"/>
    <w:rsid w:val="00C64BAC"/>
    <w:rsid w:val="00C65C12"/>
    <w:rsid w:val="00C661C9"/>
    <w:rsid w:val="00C66690"/>
    <w:rsid w:val="00C6746E"/>
    <w:rsid w:val="00C67B5D"/>
    <w:rsid w:val="00C709DF"/>
    <w:rsid w:val="00C7155E"/>
    <w:rsid w:val="00C72DE6"/>
    <w:rsid w:val="00C74F13"/>
    <w:rsid w:val="00C80178"/>
    <w:rsid w:val="00C8454B"/>
    <w:rsid w:val="00C8522C"/>
    <w:rsid w:val="00C8669A"/>
    <w:rsid w:val="00C90952"/>
    <w:rsid w:val="00C92898"/>
    <w:rsid w:val="00C92E60"/>
    <w:rsid w:val="00C937B0"/>
    <w:rsid w:val="00C95943"/>
    <w:rsid w:val="00C95977"/>
    <w:rsid w:val="00C9631D"/>
    <w:rsid w:val="00C96F2F"/>
    <w:rsid w:val="00C97D01"/>
    <w:rsid w:val="00CA443E"/>
    <w:rsid w:val="00CA45FF"/>
    <w:rsid w:val="00CA624C"/>
    <w:rsid w:val="00CB00F8"/>
    <w:rsid w:val="00CB2419"/>
    <w:rsid w:val="00CB2927"/>
    <w:rsid w:val="00CB2F75"/>
    <w:rsid w:val="00CB37D5"/>
    <w:rsid w:val="00CC1AB3"/>
    <w:rsid w:val="00CC1F07"/>
    <w:rsid w:val="00CC2DFC"/>
    <w:rsid w:val="00CC44DE"/>
    <w:rsid w:val="00CC5029"/>
    <w:rsid w:val="00CC7B18"/>
    <w:rsid w:val="00CD2812"/>
    <w:rsid w:val="00CE0D9B"/>
    <w:rsid w:val="00CE1026"/>
    <w:rsid w:val="00CE11E5"/>
    <w:rsid w:val="00CE2FFE"/>
    <w:rsid w:val="00CE33E0"/>
    <w:rsid w:val="00CE36FE"/>
    <w:rsid w:val="00CE6D38"/>
    <w:rsid w:val="00CF0DDA"/>
    <w:rsid w:val="00CF1C95"/>
    <w:rsid w:val="00CF6C79"/>
    <w:rsid w:val="00D007BC"/>
    <w:rsid w:val="00D00A73"/>
    <w:rsid w:val="00D00B68"/>
    <w:rsid w:val="00D029C4"/>
    <w:rsid w:val="00D07517"/>
    <w:rsid w:val="00D07B23"/>
    <w:rsid w:val="00D07E84"/>
    <w:rsid w:val="00D107E7"/>
    <w:rsid w:val="00D10B55"/>
    <w:rsid w:val="00D12DDC"/>
    <w:rsid w:val="00D13479"/>
    <w:rsid w:val="00D2673D"/>
    <w:rsid w:val="00D303BF"/>
    <w:rsid w:val="00D329BA"/>
    <w:rsid w:val="00D32A5C"/>
    <w:rsid w:val="00D36680"/>
    <w:rsid w:val="00D378DD"/>
    <w:rsid w:val="00D443A3"/>
    <w:rsid w:val="00D44540"/>
    <w:rsid w:val="00D47CCC"/>
    <w:rsid w:val="00D51EA4"/>
    <w:rsid w:val="00D62533"/>
    <w:rsid w:val="00D62CD0"/>
    <w:rsid w:val="00D63E98"/>
    <w:rsid w:val="00D65DCD"/>
    <w:rsid w:val="00D7010B"/>
    <w:rsid w:val="00D70BD6"/>
    <w:rsid w:val="00D71F8B"/>
    <w:rsid w:val="00D72F02"/>
    <w:rsid w:val="00D73A0A"/>
    <w:rsid w:val="00D76524"/>
    <w:rsid w:val="00D812F5"/>
    <w:rsid w:val="00D84443"/>
    <w:rsid w:val="00D858B7"/>
    <w:rsid w:val="00D86E6A"/>
    <w:rsid w:val="00D87C2F"/>
    <w:rsid w:val="00D904E7"/>
    <w:rsid w:val="00D962ED"/>
    <w:rsid w:val="00D97B36"/>
    <w:rsid w:val="00DA31A2"/>
    <w:rsid w:val="00DA34A4"/>
    <w:rsid w:val="00DA53DC"/>
    <w:rsid w:val="00DA7362"/>
    <w:rsid w:val="00DB0732"/>
    <w:rsid w:val="00DB100A"/>
    <w:rsid w:val="00DB47C9"/>
    <w:rsid w:val="00DB644A"/>
    <w:rsid w:val="00DB67A3"/>
    <w:rsid w:val="00DC0A5C"/>
    <w:rsid w:val="00DC0ABD"/>
    <w:rsid w:val="00DC30D7"/>
    <w:rsid w:val="00DD0360"/>
    <w:rsid w:val="00DD2437"/>
    <w:rsid w:val="00DD786F"/>
    <w:rsid w:val="00DF25A3"/>
    <w:rsid w:val="00DF3F22"/>
    <w:rsid w:val="00DF53DA"/>
    <w:rsid w:val="00DF6646"/>
    <w:rsid w:val="00DF672C"/>
    <w:rsid w:val="00E00687"/>
    <w:rsid w:val="00E01AA5"/>
    <w:rsid w:val="00E03B9B"/>
    <w:rsid w:val="00E04FCE"/>
    <w:rsid w:val="00E05F66"/>
    <w:rsid w:val="00E1033E"/>
    <w:rsid w:val="00E105BD"/>
    <w:rsid w:val="00E11587"/>
    <w:rsid w:val="00E1587D"/>
    <w:rsid w:val="00E1613C"/>
    <w:rsid w:val="00E16B55"/>
    <w:rsid w:val="00E17509"/>
    <w:rsid w:val="00E21329"/>
    <w:rsid w:val="00E21F47"/>
    <w:rsid w:val="00E26560"/>
    <w:rsid w:val="00E26EF3"/>
    <w:rsid w:val="00E31CB4"/>
    <w:rsid w:val="00E32881"/>
    <w:rsid w:val="00E34C1C"/>
    <w:rsid w:val="00E37C3D"/>
    <w:rsid w:val="00E47B89"/>
    <w:rsid w:val="00E53C0B"/>
    <w:rsid w:val="00E64037"/>
    <w:rsid w:val="00E64615"/>
    <w:rsid w:val="00E67D92"/>
    <w:rsid w:val="00E730E8"/>
    <w:rsid w:val="00E73E4C"/>
    <w:rsid w:val="00E77962"/>
    <w:rsid w:val="00E872C1"/>
    <w:rsid w:val="00E87ABA"/>
    <w:rsid w:val="00E92605"/>
    <w:rsid w:val="00E93859"/>
    <w:rsid w:val="00E960D6"/>
    <w:rsid w:val="00E967A8"/>
    <w:rsid w:val="00EA2642"/>
    <w:rsid w:val="00EA699B"/>
    <w:rsid w:val="00EB105F"/>
    <w:rsid w:val="00EB16E6"/>
    <w:rsid w:val="00EC360B"/>
    <w:rsid w:val="00EC42E1"/>
    <w:rsid w:val="00EC671D"/>
    <w:rsid w:val="00ED2CC0"/>
    <w:rsid w:val="00ED53B5"/>
    <w:rsid w:val="00ED543B"/>
    <w:rsid w:val="00ED674F"/>
    <w:rsid w:val="00EF4AF9"/>
    <w:rsid w:val="00F00766"/>
    <w:rsid w:val="00F119E5"/>
    <w:rsid w:val="00F21032"/>
    <w:rsid w:val="00F244CF"/>
    <w:rsid w:val="00F2550D"/>
    <w:rsid w:val="00F27B86"/>
    <w:rsid w:val="00F3087A"/>
    <w:rsid w:val="00F32502"/>
    <w:rsid w:val="00F34B7D"/>
    <w:rsid w:val="00F41F6A"/>
    <w:rsid w:val="00F4244B"/>
    <w:rsid w:val="00F429DF"/>
    <w:rsid w:val="00F475BE"/>
    <w:rsid w:val="00F54E19"/>
    <w:rsid w:val="00F5590D"/>
    <w:rsid w:val="00F5671B"/>
    <w:rsid w:val="00F5779A"/>
    <w:rsid w:val="00F658BD"/>
    <w:rsid w:val="00F65B97"/>
    <w:rsid w:val="00F66C69"/>
    <w:rsid w:val="00F67B2A"/>
    <w:rsid w:val="00F70B4C"/>
    <w:rsid w:val="00F80864"/>
    <w:rsid w:val="00F82C60"/>
    <w:rsid w:val="00F91892"/>
    <w:rsid w:val="00F94BB9"/>
    <w:rsid w:val="00FA0FC0"/>
    <w:rsid w:val="00FA54B7"/>
    <w:rsid w:val="00FA5C37"/>
    <w:rsid w:val="00FA72C5"/>
    <w:rsid w:val="00FB0AC7"/>
    <w:rsid w:val="00FB3F92"/>
    <w:rsid w:val="00FB66A8"/>
    <w:rsid w:val="00FD4865"/>
    <w:rsid w:val="00FD4EFF"/>
    <w:rsid w:val="00FD5ED0"/>
    <w:rsid w:val="00FE1BE1"/>
    <w:rsid w:val="00FE4C6A"/>
    <w:rsid w:val="00FF1707"/>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128CEDB6"/>
  <w15:docId w15:val="{915028C2-5882-42B0-A193-29C73851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99"/>
    <w:qFormat/>
    <w:rsid w:val="00DA34A4"/>
    <w:rPr>
      <w:b/>
      <w:bCs/>
    </w:rPr>
  </w:style>
  <w:style w:type="character" w:customStyle="1" w:styleId="OdstavecseseznamemChar">
    <w:name w:val="Odstavec se seznamem Char"/>
    <w:aliases w:val="Odrážky Char"/>
    <w:link w:val="Odstavecseseznamem"/>
    <w:uiPriority w:val="99"/>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4"/>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 w:type="paragraph" w:customStyle="1" w:styleId="CZodstavec">
    <w:name w:val="CZ odstavec"/>
    <w:uiPriority w:val="99"/>
    <w:rsid w:val="000D2CEB"/>
    <w:pPr>
      <w:numPr>
        <w:numId w:val="37"/>
      </w:numPr>
      <w:spacing w:after="120" w:line="288" w:lineRule="auto"/>
      <w:jc w:val="both"/>
    </w:pPr>
    <w:rPr>
      <w:rFonts w:ascii="Century Gothic" w:eastAsia="Times New Roman" w:hAnsi="Century Gothic" w:cs="Times New Roman"/>
      <w:sz w:val="20"/>
      <w:szCs w:val="24"/>
      <w:lang w:eastAsia="cs-CZ"/>
    </w:rPr>
  </w:style>
  <w:style w:type="character" w:customStyle="1" w:styleId="StylCZervenPodtrenChar">
    <w:name w:val="Styl CZ červeně + Podtržení Char"/>
    <w:uiPriority w:val="99"/>
    <w:rsid w:val="00FE1BE1"/>
    <w:rPr>
      <w:rFonts w:ascii="Century Gothic" w:hAnsi="Century Gothic"/>
      <w:i/>
      <w:color w:val="FF0000"/>
      <w:sz w:val="24"/>
      <w:lang w:val="cs-CZ" w:eastAsia="cs-CZ"/>
    </w:rPr>
  </w:style>
  <w:style w:type="paragraph" w:styleId="Revize">
    <w:name w:val="Revision"/>
    <w:hidden/>
    <w:uiPriority w:val="99"/>
    <w:semiHidden/>
    <w:rsid w:val="00407225"/>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uiPriority w:val="99"/>
    <w:rsid w:val="00696CFB"/>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ormln-slo-odsazen">
    <w:name w:val="Styl-normální-číslo-odsazený"/>
    <w:basedOn w:val="Normln"/>
    <w:uiPriority w:val="99"/>
    <w:rsid w:val="00696CFB"/>
    <w:pPr>
      <w:numPr>
        <w:numId w:val="47"/>
      </w:numPr>
      <w:spacing w:after="60"/>
      <w:jc w:val="both"/>
    </w:pPr>
    <w:rPr>
      <w:rFonts w:ascii="Calibri" w:hAnsi="Calibri" w:cs="Calibri"/>
      <w:sz w:val="22"/>
      <w:szCs w:val="22"/>
      <w:lang w:eastAsia="en-US"/>
    </w:rPr>
  </w:style>
  <w:style w:type="paragraph" w:customStyle="1" w:styleId="Normal1">
    <w:name w:val="Normal1"/>
    <w:basedOn w:val="Normln"/>
    <w:rsid w:val="0061581E"/>
    <w:pPr>
      <w:spacing w:before="120" w:after="120"/>
      <w:jc w:val="both"/>
    </w:pPr>
    <w:rPr>
      <w:rFonts w:ascii="Arial" w:eastAsia="Calibri"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581067050">
      <w:bodyDiv w:val="1"/>
      <w:marLeft w:val="0"/>
      <w:marRight w:val="0"/>
      <w:marTop w:val="0"/>
      <w:marBottom w:val="0"/>
      <w:divBdr>
        <w:top w:val="none" w:sz="0" w:space="0" w:color="auto"/>
        <w:left w:val="none" w:sz="0" w:space="0" w:color="auto"/>
        <w:bottom w:val="none" w:sz="0" w:space="0" w:color="auto"/>
        <w:right w:val="none" w:sz="0" w:space="0" w:color="auto"/>
      </w:divBdr>
    </w:div>
    <w:div w:id="74075382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807814110">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CF3E24-A948-4738-8A2F-A8AC8F10E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16</Pages>
  <Words>6217</Words>
  <Characters>36687</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TSUB - Podolan Petr</cp:lastModifiedBy>
  <cp:revision>22</cp:revision>
  <cp:lastPrinted>2019-05-20T11:28:00Z</cp:lastPrinted>
  <dcterms:created xsi:type="dcterms:W3CDTF">2023-02-13T08:05:00Z</dcterms:created>
  <dcterms:modified xsi:type="dcterms:W3CDTF">2023-02-20T16:36:00Z</dcterms:modified>
</cp:coreProperties>
</file>